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9644F" w:rsidRPr="00791A84" w:rsidRDefault="0069644F" w:rsidP="0069644F">
      <w:pPr>
        <w:pStyle w:val="a3"/>
        <w:widowControl w:val="0"/>
        <w:spacing w:after="160"/>
        <w:ind w:firstLine="0"/>
        <w:jc w:val="center"/>
        <w:rPr>
          <w:rFonts w:ascii="GHEA Grapalat" w:hAnsi="GHEA Grapalat"/>
          <w:i w:val="0"/>
          <w:sz w:val="24"/>
          <w:szCs w:val="24"/>
        </w:rPr>
      </w:pPr>
      <w:r w:rsidRPr="00791A84">
        <w:rPr>
          <w:rFonts w:ascii="GHEA Grapalat" w:hAnsi="GHEA Grapalat"/>
          <w:i w:val="0"/>
          <w:sz w:val="24"/>
          <w:szCs w:val="24"/>
        </w:rPr>
        <w:t>О ЗАПРОСЕ КОТИРОВОК</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B92550">
        <w:rPr>
          <w:rFonts w:ascii="GHEA Grapalat" w:hAnsi="GHEA Grapalat"/>
          <w:i w:val="0"/>
          <w:sz w:val="24"/>
          <w:szCs w:val="24"/>
        </w:rPr>
        <w:t>"</w:t>
      </w:r>
      <w:r w:rsidR="00D929FE" w:rsidRPr="00D929FE">
        <w:rPr>
          <w:rFonts w:ascii="GHEA Grapalat" w:hAnsi="GHEA Grapalat"/>
          <w:i w:val="0"/>
          <w:sz w:val="24"/>
          <w:szCs w:val="24"/>
        </w:rPr>
        <w:t>25</w:t>
      </w:r>
      <w:r w:rsidRPr="00B92550">
        <w:rPr>
          <w:rFonts w:ascii="GHEA Grapalat" w:hAnsi="GHEA Grapalat"/>
          <w:i w:val="0"/>
          <w:sz w:val="24"/>
          <w:szCs w:val="24"/>
        </w:rPr>
        <w:t>"</w:t>
      </w:r>
      <w:r w:rsidR="00F23B1A" w:rsidRPr="00B92550">
        <w:rPr>
          <w:rFonts w:ascii="GHEA Grapalat" w:hAnsi="GHEA Grapalat"/>
          <w:i w:val="0"/>
          <w:sz w:val="24"/>
          <w:szCs w:val="24"/>
          <w:lang w:val="hy-AM"/>
        </w:rPr>
        <w:t xml:space="preserve"> </w:t>
      </w:r>
      <w:r w:rsidRPr="00B92550">
        <w:rPr>
          <w:rFonts w:ascii="GHEA Grapalat" w:hAnsi="GHEA Grapalat"/>
          <w:i w:val="0"/>
          <w:sz w:val="24"/>
          <w:szCs w:val="24"/>
        </w:rPr>
        <w:t xml:space="preserve"> "</w:t>
      </w:r>
      <w:r w:rsidR="0069644F" w:rsidRPr="0069644F">
        <w:rPr>
          <w:rFonts w:ascii="GHEA Grapalat" w:hAnsi="GHEA Grapalat"/>
          <w:i w:val="0"/>
          <w:sz w:val="24"/>
          <w:szCs w:val="24"/>
        </w:rPr>
        <w:t xml:space="preserve"> </w:t>
      </w:r>
      <w:r w:rsidR="00D929FE" w:rsidRPr="00D929FE">
        <w:rPr>
          <w:rFonts w:ascii="GHEA Grapalat" w:hAnsi="GHEA Grapalat"/>
          <w:i w:val="0"/>
          <w:sz w:val="24"/>
          <w:szCs w:val="24"/>
        </w:rPr>
        <w:t>01</w:t>
      </w:r>
      <w:r w:rsidR="0069644F" w:rsidRPr="009044F1">
        <w:rPr>
          <w:rFonts w:ascii="GHEA Grapalat" w:hAnsi="GHEA Grapalat"/>
          <w:i w:val="0"/>
          <w:sz w:val="24"/>
          <w:szCs w:val="24"/>
        </w:rPr>
        <w:t xml:space="preserve"> </w:t>
      </w:r>
      <w:r w:rsidRPr="009044F1">
        <w:rPr>
          <w:rFonts w:ascii="GHEA Grapalat" w:hAnsi="GHEA Grapalat"/>
          <w:i w:val="0"/>
          <w:sz w:val="24"/>
          <w:szCs w:val="24"/>
        </w:rPr>
        <w:t>" 20</w:t>
      </w:r>
      <w:r w:rsidR="006C10EB">
        <w:rPr>
          <w:rFonts w:ascii="GHEA Grapalat" w:hAnsi="GHEA Grapalat"/>
          <w:i w:val="0"/>
          <w:sz w:val="24"/>
          <w:szCs w:val="24"/>
        </w:rPr>
        <w:t>2</w:t>
      </w:r>
      <w:r w:rsidR="00D929FE" w:rsidRPr="00D929FE">
        <w:rPr>
          <w:rFonts w:ascii="GHEA Grapalat" w:hAnsi="GHEA Grapalat"/>
          <w:i w:val="0"/>
          <w:sz w:val="24"/>
          <w:szCs w:val="24"/>
        </w:rPr>
        <w:t>2</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69644F">
        <w:rPr>
          <w:rFonts w:ascii="GHEA Grapalat" w:hAnsi="GHEA Grapalat"/>
          <w:i w:val="0"/>
          <w:sz w:val="24"/>
          <w:szCs w:val="24"/>
          <w:lang w:val="hy-AM"/>
        </w:rPr>
        <w:t>1</w:t>
      </w:r>
      <w:r w:rsidRPr="009044F1">
        <w:rPr>
          <w:rFonts w:ascii="GHEA Grapalat" w:hAnsi="GHEA Grapalat"/>
          <w:i w:val="0"/>
          <w:sz w:val="24"/>
          <w:szCs w:val="24"/>
        </w:rPr>
        <w:t xml:space="preserve">" </w:t>
      </w:r>
    </w:p>
    <w:p w:rsidR="0091042F" w:rsidRPr="0069644F"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929FE">
        <w:rPr>
          <w:rFonts w:ascii="GHEA Grapalat" w:hAnsi="GHEA Grapalat"/>
          <w:sz w:val="24"/>
          <w:szCs w:val="24"/>
          <w:lang w:val="en-US"/>
        </w:rPr>
        <w:t>G</w:t>
      </w:r>
      <w:r w:rsidR="006135AC" w:rsidRPr="00DC3CE5">
        <w:rPr>
          <w:rFonts w:ascii="GHEA Grapalat" w:hAnsi="GHEA Grapalat"/>
          <w:sz w:val="24"/>
          <w:szCs w:val="24"/>
          <w:lang w:val="en-US"/>
        </w:rPr>
        <w:t>BA</w:t>
      </w:r>
      <w:r w:rsidR="006135AC" w:rsidRPr="00DC3CE5">
        <w:rPr>
          <w:rFonts w:ascii="GHEA Grapalat" w:hAnsi="GHEA Grapalat"/>
          <w:i w:val="0"/>
          <w:sz w:val="24"/>
          <w:szCs w:val="24"/>
        </w:rPr>
        <w:t>-</w:t>
      </w:r>
      <w:r w:rsidR="006135AC">
        <w:rPr>
          <w:rFonts w:ascii="GHEA Grapalat" w:hAnsi="GHEA Grapalat"/>
          <w:sz w:val="24"/>
          <w:szCs w:val="24"/>
          <w:lang w:val="en-US"/>
        </w:rPr>
        <w:t>GH</w:t>
      </w:r>
      <w:r w:rsidR="006135AC">
        <w:rPr>
          <w:rFonts w:ascii="GHEA Grapalat" w:hAnsi="GHEA Grapalat"/>
          <w:sz w:val="24"/>
          <w:szCs w:val="24"/>
        </w:rPr>
        <w:t>APDzB-2</w:t>
      </w:r>
      <w:r w:rsidR="00D929FE">
        <w:rPr>
          <w:rFonts w:ascii="GHEA Grapalat" w:hAnsi="GHEA Grapalat"/>
          <w:sz w:val="24"/>
          <w:szCs w:val="24"/>
          <w:lang w:val="en-US"/>
        </w:rPr>
        <w:t>2</w:t>
      </w:r>
      <w:r w:rsidR="006135AC">
        <w:rPr>
          <w:rFonts w:ascii="GHEA Grapalat" w:hAnsi="GHEA Grapalat"/>
          <w:sz w:val="24"/>
          <w:szCs w:val="24"/>
        </w:rPr>
        <w:t>/</w:t>
      </w:r>
      <w:r w:rsidR="00D929FE">
        <w:rPr>
          <w:rFonts w:ascii="GHEA Grapalat" w:hAnsi="GHEA Grapalat"/>
          <w:sz w:val="24"/>
          <w:szCs w:val="24"/>
          <w:lang w:val="en-US"/>
        </w:rPr>
        <w:t>0</w:t>
      </w:r>
      <w:r w:rsidR="006135AC">
        <w:rPr>
          <w:rFonts w:ascii="GHEA Grapalat" w:hAnsi="GHEA Grapalat"/>
          <w:sz w:val="24"/>
          <w:szCs w:val="24"/>
        </w:rPr>
        <w:t>1</w:t>
      </w:r>
    </w:p>
    <w:p w:rsidR="0091042F" w:rsidRPr="009044F1" w:rsidRDefault="0091042F" w:rsidP="00B46D58">
      <w:pPr>
        <w:pStyle w:val="a3"/>
        <w:widowControl w:val="0"/>
        <w:spacing w:after="160" w:line="240" w:lineRule="auto"/>
        <w:rPr>
          <w:rFonts w:ascii="GHEA Grapalat" w:hAnsi="GHEA Grapalat"/>
          <w:i w:val="0"/>
          <w:sz w:val="24"/>
          <w:szCs w:val="24"/>
        </w:rPr>
      </w:pPr>
    </w:p>
    <w:p w:rsidR="0069644F" w:rsidRPr="0069644F" w:rsidRDefault="0069644F" w:rsidP="0069644F">
      <w:pPr>
        <w:ind w:firstLine="567"/>
        <w:jc w:val="both"/>
        <w:rPr>
          <w:rFonts w:ascii="GHEA Grapalat" w:hAnsi="GHEA Grapalat"/>
          <w:sz w:val="20"/>
          <w:szCs w:val="20"/>
          <w:lang w:eastAsia="en-US" w:bidi="ar-SA"/>
        </w:rPr>
      </w:pPr>
      <w:r w:rsidRPr="0069644F">
        <w:rPr>
          <w:rFonts w:ascii="GHEA Grapalat" w:hAnsi="GHEA Grapalat"/>
          <w:i/>
          <w:sz w:val="20"/>
          <w:szCs w:val="20"/>
          <w:lang w:eastAsia="en-US" w:bidi="ar-SA"/>
        </w:rPr>
        <w:t xml:space="preserve">Заказчик: </w:t>
      </w:r>
      <w:r w:rsidRPr="0069644F">
        <w:rPr>
          <w:rFonts w:ascii="GHEA Grapalat" w:hAnsi="GHEA Grapalat"/>
          <w:bCs/>
          <w:i/>
          <w:sz w:val="20"/>
          <w:szCs w:val="20"/>
          <w:lang w:val="af-ZA" w:eastAsia="en-US" w:bidi="ar-SA"/>
        </w:rPr>
        <w:t>&lt;&lt;</w:t>
      </w:r>
      <w:r w:rsidR="00FB21D2">
        <w:rPr>
          <w:rFonts w:ascii="GHEA Grapalat" w:hAnsi="GHEA Grapalat"/>
          <w:bCs/>
          <w:i/>
          <w:sz w:val="20"/>
          <w:szCs w:val="20"/>
          <w:lang w:eastAsia="en-US" w:bidi="ar-SA"/>
        </w:rPr>
        <w:t>Гай</w:t>
      </w:r>
      <w:r w:rsidR="00207A23">
        <w:rPr>
          <w:rFonts w:ascii="GHEA Grapalat" w:hAnsi="GHEA Grapalat"/>
          <w:bCs/>
          <w:i/>
          <w:color w:val="000000"/>
          <w:sz w:val="20"/>
          <w:szCs w:val="20"/>
          <w:lang w:eastAsia="en-US" w:bidi="ar-SA"/>
        </w:rPr>
        <w:t>ская</w:t>
      </w:r>
      <w:r w:rsidRPr="0069644F">
        <w:rPr>
          <w:rFonts w:ascii="GHEA Grapalat" w:hAnsi="GHEA Grapalat"/>
          <w:bCs/>
          <w:i/>
          <w:color w:val="000000"/>
          <w:sz w:val="20"/>
          <w:szCs w:val="20"/>
          <w:lang w:eastAsia="en-US" w:bidi="ar-SA"/>
        </w:rPr>
        <w:t xml:space="preserve"> Медицинская Амбулатория</w:t>
      </w:r>
      <w:r w:rsidRPr="0069644F">
        <w:rPr>
          <w:rFonts w:ascii="GHEA Grapalat" w:hAnsi="GHEA Grapalat"/>
          <w:bCs/>
          <w:i/>
          <w:sz w:val="20"/>
          <w:szCs w:val="20"/>
          <w:lang w:val="af-ZA" w:eastAsia="en-US" w:bidi="ar-SA"/>
        </w:rPr>
        <w:t>&gt;&gt;</w:t>
      </w:r>
      <w:r w:rsidRPr="0069644F">
        <w:rPr>
          <w:rFonts w:ascii="GHEA Grapalat" w:hAnsi="GHEA Grapalat" w:cs="Arial"/>
          <w:i/>
          <w:sz w:val="20"/>
          <w:szCs w:val="20"/>
          <w:lang w:eastAsia="en-US" w:bidi="ar-SA"/>
        </w:rPr>
        <w:t xml:space="preserve"> </w:t>
      </w:r>
      <w:r w:rsidR="006C10EB">
        <w:rPr>
          <w:rFonts w:ascii="GHEA Grapalat" w:hAnsi="GHEA Grapalat" w:cs="Arial"/>
          <w:i/>
          <w:sz w:val="20"/>
          <w:szCs w:val="20"/>
          <w:lang w:eastAsia="en-US" w:bidi="ar-SA"/>
        </w:rPr>
        <w:t>О</w:t>
      </w:r>
      <w:r w:rsidRPr="0069644F">
        <w:rPr>
          <w:rFonts w:ascii="GHEA Grapalat" w:hAnsi="GHEA Grapalat" w:cs="Arial"/>
          <w:i/>
          <w:sz w:val="20"/>
          <w:szCs w:val="20"/>
          <w:lang w:eastAsia="en-US" w:bidi="ar-SA"/>
        </w:rPr>
        <w:t>НКО</w:t>
      </w:r>
      <w:r w:rsidRPr="0069644F">
        <w:rPr>
          <w:rFonts w:ascii="GHEA Grapalat" w:hAnsi="GHEA Grapalat"/>
          <w:i/>
          <w:sz w:val="20"/>
          <w:szCs w:val="20"/>
          <w:lang w:eastAsia="en-US" w:bidi="ar-SA"/>
        </w:rPr>
        <w:t>,</w:t>
      </w:r>
      <w:r w:rsidRPr="0069644F">
        <w:rPr>
          <w:rFonts w:ascii="GHEA Grapalat" w:hAnsi="GHEA Grapalat"/>
          <w:i/>
          <w:sz w:val="20"/>
          <w:szCs w:val="20"/>
          <w:lang w:val="af-ZA" w:eastAsia="en-US" w:bidi="ar-SA"/>
        </w:rPr>
        <w:t xml:space="preserve"> </w:t>
      </w:r>
      <w:r w:rsidRPr="0069644F">
        <w:rPr>
          <w:rFonts w:ascii="GHEA Grapalat" w:hAnsi="GHEA Grapalat"/>
          <w:i/>
          <w:sz w:val="20"/>
          <w:szCs w:val="20"/>
          <w:lang w:eastAsia="en-US" w:bidi="ar-SA"/>
        </w:rPr>
        <w:t xml:space="preserve"> находящийся по адресу: обл</w:t>
      </w:r>
      <w:proofErr w:type="gramStart"/>
      <w:r w:rsidRPr="0069644F">
        <w:rPr>
          <w:rFonts w:ascii="GHEA Grapalat" w:hAnsi="GHEA Grapalat"/>
          <w:i/>
          <w:sz w:val="20"/>
          <w:szCs w:val="20"/>
          <w:lang w:eastAsia="en-US" w:bidi="ar-SA"/>
        </w:rPr>
        <w:t>,А</w:t>
      </w:r>
      <w:proofErr w:type="gramEnd"/>
      <w:r w:rsidRPr="0069644F">
        <w:rPr>
          <w:rFonts w:ascii="GHEA Grapalat" w:hAnsi="GHEA Grapalat"/>
          <w:i/>
          <w:sz w:val="20"/>
          <w:szCs w:val="20"/>
          <w:lang w:eastAsia="en-US" w:bidi="ar-SA"/>
        </w:rPr>
        <w:t>рмавир</w:t>
      </w:r>
      <w:r w:rsidR="006C10EB">
        <w:rPr>
          <w:rFonts w:ascii="GHEA Grapalat" w:hAnsi="GHEA Grapalat"/>
          <w:i/>
          <w:sz w:val="20"/>
          <w:szCs w:val="20"/>
          <w:lang w:eastAsia="en-US" w:bidi="ar-SA"/>
        </w:rPr>
        <w:t xml:space="preserve">, </w:t>
      </w:r>
      <w:r w:rsidRPr="0069644F">
        <w:rPr>
          <w:rFonts w:ascii="GHEA Grapalat" w:hAnsi="GHEA Grapalat"/>
          <w:i/>
          <w:sz w:val="20"/>
          <w:szCs w:val="20"/>
          <w:lang w:eastAsia="en-US" w:bidi="ar-SA"/>
        </w:rPr>
        <w:t>с</w:t>
      </w:r>
      <w:r w:rsidR="006C10EB">
        <w:rPr>
          <w:rFonts w:ascii="GHEA Grapalat" w:hAnsi="GHEA Grapalat"/>
          <w:i/>
          <w:sz w:val="20"/>
          <w:szCs w:val="20"/>
          <w:lang w:eastAsia="en-US" w:bidi="ar-SA"/>
        </w:rPr>
        <w:t>.</w:t>
      </w:r>
      <w:r w:rsidRPr="0069644F">
        <w:rPr>
          <w:rFonts w:ascii="GHEA Grapalat" w:hAnsi="GHEA Grapalat"/>
          <w:i/>
          <w:sz w:val="20"/>
          <w:szCs w:val="20"/>
          <w:lang w:eastAsia="en-US" w:bidi="ar-SA"/>
        </w:rPr>
        <w:t xml:space="preserve"> </w:t>
      </w:r>
      <w:r w:rsidR="00FB21D2">
        <w:rPr>
          <w:rFonts w:ascii="GHEA Grapalat" w:hAnsi="GHEA Grapalat"/>
          <w:bCs/>
          <w:i/>
          <w:color w:val="000000"/>
          <w:sz w:val="20"/>
          <w:szCs w:val="20"/>
          <w:lang w:eastAsia="en-US" w:bidi="ar-SA"/>
        </w:rPr>
        <w:t>Гай</w:t>
      </w:r>
      <w:r w:rsidRPr="0069644F">
        <w:rPr>
          <w:rFonts w:ascii="GHEA Grapalat" w:hAnsi="GHEA Grapalat"/>
          <w:bCs/>
          <w:i/>
          <w:color w:val="000000"/>
          <w:sz w:val="20"/>
          <w:szCs w:val="20"/>
          <w:lang w:eastAsia="en-US" w:bidi="ar-SA"/>
        </w:rPr>
        <w:t xml:space="preserve"> , ул, </w:t>
      </w:r>
      <w:r w:rsidR="00FB21D2">
        <w:rPr>
          <w:rFonts w:ascii="GHEA Grapalat" w:hAnsi="GHEA Grapalat"/>
          <w:bCs/>
          <w:i/>
          <w:color w:val="000000"/>
          <w:sz w:val="20"/>
          <w:szCs w:val="20"/>
          <w:lang w:eastAsia="en-US" w:bidi="ar-SA"/>
        </w:rPr>
        <w:t>Исаакян 1,д,22</w:t>
      </w:r>
      <w:r w:rsidRPr="0069644F">
        <w:rPr>
          <w:rFonts w:ascii="GHEA Grapalat" w:hAnsi="GHEA Grapalat"/>
          <w:bCs/>
          <w:i/>
          <w:color w:val="000000"/>
          <w:sz w:val="20"/>
          <w:szCs w:val="20"/>
          <w:lang w:eastAsia="en-US" w:bidi="ar-SA"/>
        </w:rPr>
        <w:t xml:space="preserve"> </w:t>
      </w:r>
      <w:r w:rsidRPr="0069644F">
        <w:rPr>
          <w:rFonts w:ascii="GHEA Grapalat" w:hAnsi="GHEA Grapalat"/>
          <w:i/>
          <w:sz w:val="20"/>
          <w:szCs w:val="20"/>
          <w:lang w:eastAsia="en-US" w:bidi="ar-SA"/>
        </w:rPr>
        <w:t>, объявляет запрос котировок, который проводится одним этапом.</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Участнику</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отобранному</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итогам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запроса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котировок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установленном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порядке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будет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предложено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заключить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договор</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поставку</w:t>
      </w:r>
      <w:r w:rsidRPr="0069644F">
        <w:rPr>
          <w:rFonts w:ascii="GHEA Grapalat" w:hAnsi="GHEA Grapalat"/>
          <w:sz w:val="20"/>
          <w:szCs w:val="20"/>
          <w:lang w:bidi="ar-SA"/>
        </w:rPr>
        <w:t xml:space="preserve"> лекарств (</w:t>
      </w:r>
      <w:r w:rsidRPr="0069644F">
        <w:rPr>
          <w:rFonts w:ascii="GHEA Grapalat" w:hAnsi="GHEA Grapalat" w:cs="Arial"/>
          <w:sz w:val="20"/>
          <w:szCs w:val="20"/>
          <w:lang w:bidi="ar-SA"/>
        </w:rPr>
        <w:t>далее</w:t>
      </w:r>
      <w:r w:rsidRPr="0069644F">
        <w:rPr>
          <w:rFonts w:ascii="GHEA Grapalat" w:hAnsi="GHEA Grapalat"/>
          <w:sz w:val="20"/>
          <w:szCs w:val="20"/>
          <w:lang w:bidi="ar-SA"/>
        </w:rPr>
        <w:t xml:space="preserve"> </w:t>
      </w:r>
      <w:r w:rsidRPr="0069644F">
        <w:rPr>
          <w:rFonts w:ascii="GHEA Grapalat" w:hAnsi="GHEA Grapalat" w:cs="Arial LatArm"/>
          <w:sz w:val="20"/>
          <w:szCs w:val="20"/>
          <w:lang w:bidi="ar-SA"/>
        </w:rPr>
        <w:t>—</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договор</w:t>
      </w:r>
      <w:r w:rsidRPr="0069644F">
        <w:rPr>
          <w:rFonts w:ascii="GHEA Grapalat" w:hAnsi="GHEA Grapalat"/>
          <w:sz w:val="20"/>
          <w:szCs w:val="20"/>
          <w:lang w:bidi="ar-SA"/>
        </w:rPr>
        <w:t xml:space="preserve">). </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Согласно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статье</w:t>
      </w:r>
      <w:r w:rsidRPr="0069644F">
        <w:rPr>
          <w:rFonts w:ascii="GHEA Grapalat" w:hAnsi="GHEA Grapalat"/>
          <w:sz w:val="20"/>
          <w:szCs w:val="20"/>
          <w:lang w:bidi="ar-SA"/>
        </w:rPr>
        <w:t xml:space="preserve"> 7 </w:t>
      </w:r>
      <w:r w:rsidRPr="0069644F">
        <w:rPr>
          <w:rFonts w:ascii="GHEA Grapalat" w:hAnsi="GHEA Grapalat" w:cs="Arial"/>
          <w:sz w:val="20"/>
          <w:szCs w:val="20"/>
          <w:lang w:bidi="ar-SA"/>
        </w:rPr>
        <w:t>Закона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Республики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Армения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закупках</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любое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лицо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независимо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того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является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ли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оно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иностранным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физическим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лицом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организацией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или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лицом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без</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гражданства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имеет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равное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право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Courier New" w:hAnsi="Courier New" w:cs="Courier New"/>
          <w:sz w:val="20"/>
          <w:szCs w:val="20"/>
          <w:lang w:val="en-US" w:bidi="ar-SA"/>
        </w:rPr>
        <w:t> </w:t>
      </w:r>
      <w:r w:rsidRPr="0069644F">
        <w:rPr>
          <w:rFonts w:ascii="GHEA Grapalat" w:hAnsi="GHEA Grapalat" w:cs="Arial"/>
          <w:sz w:val="20"/>
          <w:szCs w:val="20"/>
          <w:lang w:bidi="ar-SA"/>
        </w:rPr>
        <w:t>настоящем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запросе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котировок</w:t>
      </w:r>
      <w:r w:rsidRPr="0069644F">
        <w:rPr>
          <w:rFonts w:ascii="GHEA Grapalat" w:hAnsi="GHEA Grapalat"/>
          <w:sz w:val="20"/>
          <w:szCs w:val="20"/>
          <w:lang w:bidi="ar-SA"/>
        </w:rPr>
        <w:t>.</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Квалификационные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критерии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предъявляемые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лицам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имеющим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права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запросе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котировок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также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участникам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представляемые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для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оценки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таких</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критериев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документы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установлены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приглашением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настоящую</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процедуру</w:t>
      </w:r>
      <w:r w:rsidRPr="0069644F">
        <w:rPr>
          <w:rFonts w:ascii="GHEA Grapalat" w:hAnsi="GHEA Grapalat"/>
          <w:sz w:val="20"/>
          <w:szCs w:val="20"/>
          <w:lang w:bidi="ar-SA"/>
        </w:rPr>
        <w:t>.</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Отобранный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участник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определяется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из</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числа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участников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подавших</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заявки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оцененные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как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удовлетворяющие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требованиям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принципу</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предпочтения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участника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представившего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минимальное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ценовое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предложение</w:t>
      </w:r>
      <w:r w:rsidRPr="0069644F">
        <w:rPr>
          <w:rFonts w:ascii="GHEA Grapalat" w:hAnsi="GHEA Grapalat"/>
          <w:sz w:val="20"/>
          <w:szCs w:val="20"/>
          <w:lang w:bidi="ar-SA"/>
        </w:rPr>
        <w:t xml:space="preserve">. </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Для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получения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запрос</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котировок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документарной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форме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необходимо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обратиться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заказчику</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w:t>
      </w:r>
      <w:r w:rsidRPr="0069644F">
        <w:rPr>
          <w:rFonts w:ascii="GHEA Grapalat" w:hAnsi="GHEA Grapalat"/>
          <w:sz w:val="20"/>
          <w:szCs w:val="20"/>
          <w:lang w:bidi="ar-SA"/>
        </w:rPr>
        <w:t xml:space="preserve"> </w:t>
      </w:r>
      <w:r w:rsidRPr="0069644F">
        <w:rPr>
          <w:rFonts w:ascii="GHEA Grapalat" w:hAnsi="GHEA Grapalat"/>
          <w:b/>
          <w:sz w:val="20"/>
          <w:szCs w:val="20"/>
          <w:lang w:bidi="ar-SA"/>
        </w:rPr>
        <w:t>1</w:t>
      </w:r>
      <w:r w:rsidR="00D929FE" w:rsidRPr="00D929FE">
        <w:rPr>
          <w:rFonts w:ascii="GHEA Grapalat" w:hAnsi="GHEA Grapalat"/>
          <w:b/>
          <w:sz w:val="20"/>
          <w:szCs w:val="20"/>
          <w:lang w:bidi="ar-SA"/>
        </w:rPr>
        <w:t>5</w:t>
      </w:r>
      <w:r w:rsidRPr="0069644F">
        <w:rPr>
          <w:rFonts w:ascii="GHEA Grapalat" w:hAnsi="GHEA Grapalat"/>
          <w:b/>
          <w:sz w:val="20"/>
          <w:szCs w:val="20"/>
          <w:lang w:bidi="ar-SA"/>
        </w:rPr>
        <w:t xml:space="preserve">:00 </w:t>
      </w:r>
      <w:r w:rsidRPr="0069644F">
        <w:rPr>
          <w:rFonts w:ascii="GHEA Grapalat" w:hAnsi="GHEA Grapalat" w:cs="Arial"/>
          <w:b/>
          <w:sz w:val="20"/>
          <w:szCs w:val="20"/>
          <w:lang w:bidi="ar-SA"/>
        </w:rPr>
        <w:t>часов</w:t>
      </w:r>
      <w:r w:rsidRPr="0069644F">
        <w:rPr>
          <w:rFonts w:ascii="GHEA Grapalat" w:hAnsi="GHEA Grapalat"/>
          <w:b/>
          <w:sz w:val="20"/>
          <w:szCs w:val="20"/>
          <w:lang w:bidi="ar-SA"/>
        </w:rPr>
        <w:t xml:space="preserve"> </w:t>
      </w:r>
      <w:r w:rsidR="00D929FE" w:rsidRPr="00D929FE">
        <w:rPr>
          <w:rFonts w:ascii="GHEA Grapalat" w:hAnsi="GHEA Grapalat"/>
          <w:b/>
          <w:sz w:val="20"/>
          <w:szCs w:val="20"/>
          <w:lang w:bidi="ar-SA"/>
        </w:rPr>
        <w:t>6</w:t>
      </w:r>
      <w:r w:rsidRPr="0069644F">
        <w:rPr>
          <w:rFonts w:ascii="GHEA Grapalat" w:hAnsi="GHEA Grapalat"/>
          <w:b/>
          <w:sz w:val="20"/>
          <w:szCs w:val="20"/>
          <w:lang w:bidi="ar-SA"/>
        </w:rPr>
        <w:t xml:space="preserve"> </w:t>
      </w:r>
      <w:r w:rsidRPr="0069644F">
        <w:rPr>
          <w:rFonts w:ascii="GHEA Grapalat" w:hAnsi="GHEA Grapalat" w:cs="Arial"/>
          <w:sz w:val="20"/>
          <w:szCs w:val="20"/>
          <w:lang w:bidi="ar-SA"/>
        </w:rPr>
        <w:t>дня</w:t>
      </w:r>
      <w:r w:rsidRPr="0069644F">
        <w:rPr>
          <w:rFonts w:ascii="GHEA Grapalat" w:hAnsi="GHEA Grapalat"/>
          <w:sz w:val="20"/>
          <w:szCs w:val="20"/>
          <w:lang w:bidi="ar-SA"/>
        </w:rPr>
        <w:t xml:space="preserve"> </w:t>
      </w:r>
      <w:proofErr w:type="gramStart"/>
      <w:r w:rsidRPr="0069644F">
        <w:rPr>
          <w:rFonts w:ascii="GHEA Grapalat" w:hAnsi="GHEA Grapalat" w:cs="Arial"/>
          <w:sz w:val="20"/>
          <w:szCs w:val="20"/>
          <w:lang w:bidi="ar-SA"/>
        </w:rPr>
        <w:t>с</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даты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опубликования</w:t>
      </w:r>
      <w:proofErr w:type="gramEnd"/>
      <w:r w:rsidRPr="0069644F">
        <w:rPr>
          <w:rFonts w:ascii="GHEA Grapalat" w:hAnsi="GHEA Grapalat"/>
          <w:sz w:val="20"/>
          <w:szCs w:val="20"/>
          <w:lang w:bidi="ar-SA"/>
        </w:rPr>
        <w:t xml:space="preserve"> </w:t>
      </w:r>
      <w:r w:rsidRPr="0069644F">
        <w:rPr>
          <w:rFonts w:ascii="GHEA Grapalat" w:hAnsi="GHEA Grapalat" w:cs="Arial"/>
          <w:sz w:val="20"/>
          <w:szCs w:val="20"/>
          <w:lang w:bidi="ar-SA"/>
        </w:rPr>
        <w:t>настоящего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объявления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этом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для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получения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Courier New" w:hAnsi="Courier New" w:cs="Courier New"/>
          <w:sz w:val="20"/>
          <w:szCs w:val="20"/>
          <w:lang w:val="en-US" w:bidi="ar-SA"/>
        </w:rPr>
        <w:t> </w:t>
      </w:r>
      <w:r w:rsidRPr="0069644F">
        <w:rPr>
          <w:rFonts w:ascii="GHEA Grapalat" w:hAnsi="GHEA Grapalat" w:cs="Arial"/>
          <w:sz w:val="20"/>
          <w:szCs w:val="20"/>
          <w:lang w:bidi="ar-SA"/>
        </w:rPr>
        <w:t>документарной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форме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заказчику</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должно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быть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представлено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письменное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заявление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Заказчик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обеспечивает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бесплатное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предоставление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Courier New" w:hAnsi="Courier New" w:cs="Courier New"/>
          <w:sz w:val="20"/>
          <w:szCs w:val="20"/>
          <w:lang w:val="en-US" w:bidi="ar-SA"/>
        </w:rPr>
        <w:t> </w:t>
      </w:r>
      <w:r w:rsidRPr="0069644F">
        <w:rPr>
          <w:rFonts w:ascii="GHEA Grapalat" w:hAnsi="GHEA Grapalat" w:cs="Arial"/>
          <w:sz w:val="20"/>
          <w:szCs w:val="20"/>
          <w:lang w:bidi="ar-SA"/>
        </w:rPr>
        <w:t>документарной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форме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первый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рабочий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день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следующий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получением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такого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требования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наличии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требования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предоставлении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электронной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форме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заказчик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обеспечивает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бесплатное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предоставление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Courier New" w:hAnsi="Courier New" w:cs="Courier New"/>
          <w:sz w:val="20"/>
          <w:szCs w:val="20"/>
          <w:lang w:val="en-US" w:bidi="ar-SA"/>
        </w:rPr>
        <w:t> </w:t>
      </w:r>
      <w:r w:rsidRPr="0069644F">
        <w:rPr>
          <w:rFonts w:ascii="GHEA Grapalat" w:hAnsi="GHEA Grapalat" w:cs="Arial"/>
          <w:sz w:val="20"/>
          <w:szCs w:val="20"/>
          <w:lang w:bidi="ar-SA"/>
        </w:rPr>
        <w:t>электронной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форме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течение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рабочего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дня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следующего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днем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получения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заявления</w:t>
      </w:r>
      <w:r w:rsidRPr="0069644F">
        <w:rPr>
          <w:rFonts w:ascii="GHEA Grapalat" w:hAnsi="GHEA Grapalat"/>
          <w:sz w:val="20"/>
          <w:szCs w:val="20"/>
          <w:lang w:bidi="ar-SA"/>
        </w:rPr>
        <w:t xml:space="preserve">. </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Неполучение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ограничивает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права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участника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участие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Courier New" w:hAnsi="Courier New" w:cs="Courier New"/>
          <w:sz w:val="20"/>
          <w:szCs w:val="20"/>
          <w:lang w:val="en-US" w:bidi="ar-SA"/>
        </w:rPr>
        <w:t> </w:t>
      </w:r>
      <w:r w:rsidRPr="0069644F">
        <w:rPr>
          <w:rFonts w:ascii="GHEA Grapalat" w:hAnsi="GHEA Grapalat" w:cs="Arial"/>
          <w:sz w:val="20"/>
          <w:szCs w:val="20"/>
          <w:lang w:bidi="ar-SA"/>
        </w:rPr>
        <w:t>настоящей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процедуре</w:t>
      </w:r>
      <w:r w:rsidRPr="0069644F">
        <w:rPr>
          <w:rFonts w:ascii="GHEA Grapalat" w:hAnsi="GHEA Grapalat"/>
          <w:sz w:val="20"/>
          <w:szCs w:val="20"/>
          <w:lang w:bidi="ar-SA"/>
        </w:rPr>
        <w:t xml:space="preserve">. </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Заявки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запрос</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котировок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необходимо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подать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 xml:space="preserve">адресу: </w:t>
      </w:r>
      <w:r w:rsidRPr="0069644F">
        <w:rPr>
          <w:rFonts w:ascii="GHEA Grapalat" w:hAnsi="GHEA Grapalat"/>
          <w:b/>
          <w:color w:val="0000FF"/>
          <w:sz w:val="20"/>
          <w:szCs w:val="20"/>
          <w:lang w:bidi="ar-SA"/>
        </w:rPr>
        <w:t xml:space="preserve">обл,Армавир </w:t>
      </w:r>
      <w:r w:rsidR="00CB7D61" w:rsidRPr="0069644F">
        <w:rPr>
          <w:rFonts w:ascii="GHEA Grapalat" w:hAnsi="GHEA Grapalat"/>
          <w:i/>
          <w:sz w:val="20"/>
          <w:szCs w:val="20"/>
          <w:lang w:eastAsia="en-US" w:bidi="ar-SA"/>
        </w:rPr>
        <w:t>с</w:t>
      </w:r>
      <w:r w:rsidR="00CB7D61">
        <w:rPr>
          <w:rFonts w:ascii="GHEA Grapalat" w:hAnsi="GHEA Grapalat"/>
          <w:i/>
          <w:sz w:val="20"/>
          <w:szCs w:val="20"/>
          <w:lang w:eastAsia="en-US" w:bidi="ar-SA"/>
        </w:rPr>
        <w:t>.</w:t>
      </w:r>
      <w:r w:rsidR="00CB7D61" w:rsidRPr="0069644F">
        <w:rPr>
          <w:rFonts w:ascii="GHEA Grapalat" w:hAnsi="GHEA Grapalat"/>
          <w:i/>
          <w:sz w:val="20"/>
          <w:szCs w:val="20"/>
          <w:lang w:eastAsia="en-US" w:bidi="ar-SA"/>
        </w:rPr>
        <w:t xml:space="preserve"> </w:t>
      </w:r>
      <w:r w:rsidR="00CB7D61">
        <w:rPr>
          <w:rFonts w:ascii="GHEA Grapalat" w:hAnsi="GHEA Grapalat"/>
          <w:bCs/>
          <w:i/>
          <w:color w:val="000000"/>
          <w:sz w:val="20"/>
          <w:szCs w:val="20"/>
          <w:lang w:eastAsia="en-US" w:bidi="ar-SA"/>
        </w:rPr>
        <w:t>Гай</w:t>
      </w:r>
      <w:r w:rsidR="00CB7D61" w:rsidRPr="0069644F">
        <w:rPr>
          <w:rFonts w:ascii="GHEA Grapalat" w:hAnsi="GHEA Grapalat"/>
          <w:bCs/>
          <w:i/>
          <w:color w:val="000000"/>
          <w:sz w:val="20"/>
          <w:szCs w:val="20"/>
          <w:lang w:eastAsia="en-US" w:bidi="ar-SA"/>
        </w:rPr>
        <w:t xml:space="preserve"> , ул, </w:t>
      </w:r>
      <w:r w:rsidR="00CB7D61">
        <w:rPr>
          <w:rFonts w:ascii="GHEA Grapalat" w:hAnsi="GHEA Grapalat"/>
          <w:bCs/>
          <w:i/>
          <w:color w:val="000000"/>
          <w:sz w:val="20"/>
          <w:szCs w:val="20"/>
          <w:lang w:eastAsia="en-US" w:bidi="ar-SA"/>
        </w:rPr>
        <w:t>Исаакян 1,д</w:t>
      </w:r>
      <w:r w:rsidR="00CB7D61">
        <w:rPr>
          <w:rFonts w:ascii="Cambria Math" w:hAnsi="Cambria Math"/>
          <w:bCs/>
          <w:i/>
          <w:color w:val="000000"/>
          <w:sz w:val="20"/>
          <w:szCs w:val="20"/>
          <w:lang w:val="hy-AM" w:eastAsia="en-US" w:bidi="ar-SA"/>
        </w:rPr>
        <w:t>․</w:t>
      </w:r>
      <w:r w:rsidR="00CB7D61">
        <w:rPr>
          <w:rFonts w:ascii="GHEA Grapalat" w:hAnsi="GHEA Grapalat"/>
          <w:bCs/>
          <w:i/>
          <w:color w:val="000000"/>
          <w:sz w:val="20"/>
          <w:szCs w:val="20"/>
          <w:lang w:eastAsia="en-US" w:bidi="ar-SA"/>
        </w:rPr>
        <w:t>22</w:t>
      </w:r>
      <w:r w:rsidR="006135AC" w:rsidRPr="0069644F">
        <w:rPr>
          <w:rFonts w:ascii="GHEA Grapalat" w:hAnsi="GHEA Grapalat" w:cs="Arial"/>
          <w:b/>
          <w:sz w:val="20"/>
          <w:szCs w:val="20"/>
          <w:lang w:bidi="ar-SA"/>
        </w:rPr>
        <w:t>,</w:t>
      </w:r>
      <w:r w:rsidRPr="0069644F">
        <w:rPr>
          <w:rFonts w:ascii="GHEA Grapalat" w:hAnsi="GHEA Grapalat" w:cs="Arial"/>
          <w:b/>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документарной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форме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w:t>
      </w:r>
      <w:r w:rsidRPr="0069644F">
        <w:rPr>
          <w:rFonts w:ascii="GHEA Grapalat" w:hAnsi="GHEA Grapalat"/>
          <w:sz w:val="20"/>
          <w:szCs w:val="20"/>
          <w:lang w:bidi="ar-SA"/>
        </w:rPr>
        <w:t xml:space="preserve"> 1</w:t>
      </w:r>
      <w:r w:rsidR="00D929FE" w:rsidRPr="00D929FE">
        <w:rPr>
          <w:rFonts w:ascii="GHEA Grapalat" w:hAnsi="GHEA Grapalat"/>
          <w:sz w:val="20"/>
          <w:szCs w:val="20"/>
          <w:lang w:bidi="ar-SA"/>
        </w:rPr>
        <w:t>5</w:t>
      </w:r>
      <w:r w:rsidRPr="0069644F">
        <w:rPr>
          <w:rFonts w:ascii="GHEA Grapalat" w:hAnsi="GHEA Grapalat"/>
          <w:sz w:val="20"/>
          <w:szCs w:val="20"/>
          <w:lang w:bidi="ar-SA"/>
        </w:rPr>
        <w:t xml:space="preserve">:00 </w:t>
      </w:r>
      <w:r w:rsidRPr="0069644F">
        <w:rPr>
          <w:rFonts w:ascii="GHEA Grapalat" w:hAnsi="GHEA Grapalat" w:cs="Arial"/>
          <w:sz w:val="20"/>
          <w:szCs w:val="20"/>
          <w:lang w:bidi="ar-SA"/>
        </w:rPr>
        <w:t>часов</w:t>
      </w:r>
      <w:r w:rsidRPr="0069644F">
        <w:rPr>
          <w:rFonts w:ascii="GHEA Grapalat" w:hAnsi="GHEA Grapalat"/>
          <w:sz w:val="20"/>
          <w:szCs w:val="20"/>
          <w:lang w:bidi="ar-SA"/>
        </w:rPr>
        <w:t xml:space="preserve"> 7 </w:t>
      </w:r>
      <w:r w:rsidRPr="0069644F">
        <w:rPr>
          <w:rFonts w:ascii="GHEA Grapalat" w:hAnsi="GHEA Grapalat" w:cs="Arial"/>
          <w:sz w:val="20"/>
          <w:szCs w:val="20"/>
          <w:lang w:bidi="ar-SA"/>
        </w:rPr>
        <w:t>дня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с</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даты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опубликования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настоящего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объявления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Заявки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могут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быть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поданы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кроме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армянского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также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английском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или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русском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языке</w:t>
      </w:r>
      <w:r w:rsidRPr="0069644F">
        <w:rPr>
          <w:rFonts w:ascii="GHEA Grapalat" w:hAnsi="GHEA Grapalat"/>
          <w:sz w:val="20"/>
          <w:szCs w:val="20"/>
          <w:lang w:bidi="ar-SA"/>
        </w:rPr>
        <w:t xml:space="preserve">. </w:t>
      </w:r>
    </w:p>
    <w:p w:rsidR="0069644F" w:rsidRPr="0069644F" w:rsidRDefault="0069644F" w:rsidP="0069644F">
      <w:pPr>
        <w:keepNext/>
        <w:jc w:val="both"/>
        <w:outlineLvl w:val="1"/>
        <w:rPr>
          <w:rFonts w:ascii="GHEA Grapalat" w:hAnsi="GHEA Grapalat" w:cs="Arial"/>
          <w:b/>
          <w:sz w:val="20"/>
          <w:szCs w:val="20"/>
          <w:lang w:bidi="ar-SA"/>
        </w:rPr>
      </w:pPr>
      <w:r w:rsidRPr="0069644F">
        <w:rPr>
          <w:rFonts w:ascii="GHEA Grapalat" w:hAnsi="GHEA Grapalat" w:cs="Arial"/>
          <w:sz w:val="20"/>
          <w:szCs w:val="20"/>
          <w:lang w:bidi="ar-SA"/>
        </w:rPr>
        <w:t>Вскрытие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заявок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будет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проводиться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адресу</w:t>
      </w:r>
      <w:r w:rsidRPr="0069644F">
        <w:rPr>
          <w:rFonts w:ascii="GHEA Grapalat" w:hAnsi="GHEA Grapalat"/>
          <w:sz w:val="20"/>
          <w:szCs w:val="20"/>
          <w:lang w:bidi="ar-SA"/>
        </w:rPr>
        <w:t xml:space="preserve">: </w:t>
      </w:r>
      <w:r w:rsidRPr="0069644F">
        <w:rPr>
          <w:rFonts w:ascii="GHEA Grapalat" w:hAnsi="GHEA Grapalat"/>
          <w:b/>
          <w:color w:val="0000FF"/>
          <w:sz w:val="20"/>
          <w:szCs w:val="20"/>
          <w:lang w:bidi="ar-SA"/>
        </w:rPr>
        <w:t xml:space="preserve">обл,Армавир </w:t>
      </w:r>
      <w:r w:rsidRPr="0069644F">
        <w:rPr>
          <w:rFonts w:ascii="GHEA Grapalat" w:hAnsi="GHEA Grapalat"/>
          <w:b/>
          <w:bCs/>
          <w:color w:val="000000"/>
          <w:sz w:val="20"/>
          <w:szCs w:val="20"/>
          <w:lang w:bidi="ar-SA"/>
        </w:rPr>
        <w:t xml:space="preserve"> , </w:t>
      </w:r>
      <w:r w:rsidR="00CB7D61" w:rsidRPr="0069644F">
        <w:rPr>
          <w:rFonts w:ascii="GHEA Grapalat" w:hAnsi="GHEA Grapalat"/>
          <w:i/>
          <w:sz w:val="20"/>
          <w:szCs w:val="20"/>
          <w:lang w:eastAsia="en-US" w:bidi="ar-SA"/>
        </w:rPr>
        <w:t>с</w:t>
      </w:r>
      <w:r w:rsidR="00CB7D61">
        <w:rPr>
          <w:rFonts w:ascii="GHEA Grapalat" w:hAnsi="GHEA Grapalat"/>
          <w:i/>
          <w:sz w:val="20"/>
          <w:szCs w:val="20"/>
          <w:lang w:eastAsia="en-US" w:bidi="ar-SA"/>
        </w:rPr>
        <w:t>.</w:t>
      </w:r>
      <w:r w:rsidR="00CB7D61" w:rsidRPr="0069644F">
        <w:rPr>
          <w:rFonts w:ascii="GHEA Grapalat" w:hAnsi="GHEA Grapalat"/>
          <w:i/>
          <w:sz w:val="20"/>
          <w:szCs w:val="20"/>
          <w:lang w:eastAsia="en-US" w:bidi="ar-SA"/>
        </w:rPr>
        <w:t xml:space="preserve"> </w:t>
      </w:r>
      <w:r w:rsidR="00CB7D61">
        <w:rPr>
          <w:rFonts w:ascii="GHEA Grapalat" w:hAnsi="GHEA Grapalat"/>
          <w:bCs/>
          <w:i/>
          <w:color w:val="000000"/>
          <w:sz w:val="20"/>
          <w:szCs w:val="20"/>
          <w:lang w:eastAsia="en-US" w:bidi="ar-SA"/>
        </w:rPr>
        <w:t>Гай</w:t>
      </w:r>
      <w:r w:rsidR="00CB7D61" w:rsidRPr="0069644F">
        <w:rPr>
          <w:rFonts w:ascii="GHEA Grapalat" w:hAnsi="GHEA Grapalat"/>
          <w:bCs/>
          <w:i/>
          <w:color w:val="000000"/>
          <w:sz w:val="20"/>
          <w:szCs w:val="20"/>
          <w:lang w:eastAsia="en-US" w:bidi="ar-SA"/>
        </w:rPr>
        <w:t xml:space="preserve"> , ул, </w:t>
      </w:r>
      <w:r w:rsidR="00CB7D61">
        <w:rPr>
          <w:rFonts w:ascii="GHEA Grapalat" w:hAnsi="GHEA Grapalat"/>
          <w:bCs/>
          <w:i/>
          <w:color w:val="000000"/>
          <w:sz w:val="20"/>
          <w:szCs w:val="20"/>
          <w:lang w:eastAsia="en-US" w:bidi="ar-SA"/>
        </w:rPr>
        <w:t>Исаакян 1,д,22</w:t>
      </w:r>
      <w:r w:rsidR="00CB7D61" w:rsidRPr="0069644F">
        <w:rPr>
          <w:rFonts w:ascii="GHEA Grapalat" w:hAnsi="GHEA Grapalat"/>
          <w:bCs/>
          <w:i/>
          <w:color w:val="000000"/>
          <w:sz w:val="20"/>
          <w:szCs w:val="20"/>
          <w:lang w:eastAsia="en-US" w:bidi="ar-SA"/>
        </w:rPr>
        <w:t xml:space="preserve"> </w:t>
      </w:r>
      <w:r w:rsidRPr="0069644F">
        <w:rPr>
          <w:rFonts w:ascii="GHEA Grapalat" w:hAnsi="GHEA Grapalat"/>
          <w:b/>
          <w:bCs/>
          <w:color w:val="0000FF"/>
          <w:sz w:val="20"/>
          <w:szCs w:val="20"/>
          <w:lang w:val="af-ZA" w:bidi="ar-SA"/>
        </w:rPr>
        <w:t xml:space="preserve"> &lt;&lt;</w:t>
      </w:r>
      <w:r w:rsidRPr="0069644F">
        <w:rPr>
          <w:rFonts w:ascii="GHEA Grapalat" w:hAnsi="GHEA Grapalat"/>
          <w:b/>
          <w:bCs/>
          <w:color w:val="000000"/>
          <w:sz w:val="20"/>
          <w:szCs w:val="20"/>
          <w:lang w:bidi="ar-SA"/>
        </w:rPr>
        <w:t xml:space="preserve"> </w:t>
      </w:r>
      <w:r w:rsidR="00CB7D61">
        <w:rPr>
          <w:rFonts w:ascii="GHEA Grapalat" w:hAnsi="GHEA Grapalat"/>
          <w:bCs/>
          <w:i/>
          <w:sz w:val="20"/>
          <w:szCs w:val="20"/>
          <w:lang w:eastAsia="en-US" w:bidi="ar-SA"/>
        </w:rPr>
        <w:t>Гай</w:t>
      </w:r>
      <w:r w:rsidR="00CB7D61">
        <w:rPr>
          <w:rFonts w:ascii="GHEA Grapalat" w:hAnsi="GHEA Grapalat"/>
          <w:bCs/>
          <w:i/>
          <w:color w:val="000000"/>
          <w:sz w:val="20"/>
          <w:szCs w:val="20"/>
          <w:lang w:eastAsia="en-US" w:bidi="ar-SA"/>
        </w:rPr>
        <w:t>ская</w:t>
      </w:r>
      <w:r w:rsidR="00CB7D61" w:rsidRPr="0069644F">
        <w:rPr>
          <w:rFonts w:ascii="GHEA Grapalat" w:hAnsi="GHEA Grapalat"/>
          <w:bCs/>
          <w:i/>
          <w:color w:val="000000"/>
          <w:sz w:val="20"/>
          <w:szCs w:val="20"/>
          <w:lang w:eastAsia="en-US" w:bidi="ar-SA"/>
        </w:rPr>
        <w:t xml:space="preserve"> </w:t>
      </w:r>
      <w:r w:rsidR="006135AC" w:rsidRPr="0069644F">
        <w:rPr>
          <w:rFonts w:ascii="GHEA Grapalat" w:hAnsi="GHEA Grapalat"/>
          <w:bCs/>
          <w:i/>
          <w:color w:val="000000"/>
          <w:sz w:val="20"/>
          <w:szCs w:val="20"/>
          <w:lang w:eastAsia="en-US" w:bidi="ar-SA"/>
        </w:rPr>
        <w:t xml:space="preserve"> Медицинская Амбулатория</w:t>
      </w:r>
      <w:r w:rsidR="006135AC" w:rsidRPr="0069644F">
        <w:rPr>
          <w:rFonts w:ascii="GHEA Grapalat" w:hAnsi="GHEA Grapalat"/>
          <w:b/>
          <w:bCs/>
          <w:color w:val="0000FF"/>
          <w:sz w:val="20"/>
          <w:szCs w:val="20"/>
          <w:lang w:val="af-ZA" w:bidi="ar-SA"/>
        </w:rPr>
        <w:t xml:space="preserve"> </w:t>
      </w:r>
      <w:r w:rsidRPr="0069644F">
        <w:rPr>
          <w:rFonts w:ascii="GHEA Grapalat" w:hAnsi="GHEA Grapalat"/>
          <w:b/>
          <w:bCs/>
          <w:color w:val="0000FF"/>
          <w:sz w:val="20"/>
          <w:szCs w:val="20"/>
          <w:lang w:val="af-ZA" w:bidi="ar-SA"/>
        </w:rPr>
        <w:t>&gt;&gt;</w:t>
      </w:r>
      <w:r w:rsidRPr="0069644F">
        <w:rPr>
          <w:rFonts w:ascii="GHEA Grapalat" w:hAnsi="GHEA Grapalat" w:cs="Arial"/>
          <w:b/>
          <w:color w:val="0000FF"/>
          <w:sz w:val="20"/>
          <w:szCs w:val="20"/>
          <w:lang w:bidi="ar-SA"/>
        </w:rPr>
        <w:t xml:space="preserve"> </w:t>
      </w:r>
      <w:r w:rsidR="006135AC">
        <w:rPr>
          <w:rFonts w:ascii="GHEA Grapalat" w:hAnsi="GHEA Grapalat" w:cs="Arial"/>
          <w:b/>
          <w:color w:val="0000FF"/>
          <w:sz w:val="20"/>
          <w:szCs w:val="20"/>
          <w:lang w:bidi="ar-SA"/>
        </w:rPr>
        <w:t>О</w:t>
      </w:r>
      <w:r w:rsidRPr="0069644F">
        <w:rPr>
          <w:rFonts w:ascii="GHEA Grapalat" w:hAnsi="GHEA Grapalat" w:cs="Arial"/>
          <w:b/>
          <w:color w:val="0000FF"/>
          <w:sz w:val="20"/>
          <w:szCs w:val="20"/>
          <w:lang w:bidi="ar-SA"/>
        </w:rPr>
        <w:t>НКО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00D929FE" w:rsidRPr="00D929FE">
        <w:rPr>
          <w:rFonts w:ascii="GHEA Grapalat" w:hAnsi="GHEA Grapalat" w:cs="Arial"/>
          <w:b/>
          <w:sz w:val="20"/>
          <w:szCs w:val="20"/>
          <w:lang w:bidi="ar-SA"/>
        </w:rPr>
        <w:t>15</w:t>
      </w:r>
      <w:r w:rsidRPr="0069644F">
        <w:rPr>
          <w:rFonts w:ascii="GHEA Grapalat" w:hAnsi="GHEA Grapalat"/>
          <w:b/>
          <w:sz w:val="20"/>
          <w:szCs w:val="20"/>
          <w:lang w:bidi="ar-SA"/>
        </w:rPr>
        <w:t xml:space="preserve">:00 </w:t>
      </w:r>
      <w:r w:rsidRPr="0069644F">
        <w:rPr>
          <w:rFonts w:ascii="GHEA Grapalat" w:hAnsi="GHEA Grapalat" w:cs="Arial"/>
          <w:b/>
          <w:sz w:val="20"/>
          <w:szCs w:val="20"/>
          <w:lang w:bidi="ar-SA"/>
        </w:rPr>
        <w:t xml:space="preserve">часов, </w:t>
      </w:r>
      <w:r w:rsidRPr="0069644F">
        <w:rPr>
          <w:rFonts w:ascii="GHEA Grapalat" w:hAnsi="GHEA Grapalat" w:cs="Arial"/>
          <w:b/>
          <w:sz w:val="20"/>
          <w:szCs w:val="20"/>
          <w:highlight w:val="yellow"/>
          <w:lang w:bidi="ar-SA"/>
        </w:rPr>
        <w:t>"</w:t>
      </w:r>
      <w:r w:rsidR="00226504" w:rsidRPr="00226504">
        <w:rPr>
          <w:rFonts w:ascii="GHEA Grapalat" w:hAnsi="GHEA Grapalat" w:cs="Arial"/>
          <w:b/>
          <w:sz w:val="20"/>
          <w:szCs w:val="20"/>
          <w:highlight w:val="yellow"/>
          <w:lang w:bidi="ar-SA"/>
        </w:rPr>
        <w:t>11</w:t>
      </w:r>
      <w:bookmarkStart w:id="0" w:name="_GoBack"/>
      <w:bookmarkEnd w:id="0"/>
      <w:r w:rsidRPr="0069644F">
        <w:rPr>
          <w:rFonts w:ascii="GHEA Grapalat" w:hAnsi="GHEA Grapalat" w:cs="Arial"/>
          <w:b/>
          <w:sz w:val="20"/>
          <w:szCs w:val="20"/>
          <w:highlight w:val="yellow"/>
          <w:lang w:bidi="ar-SA"/>
        </w:rPr>
        <w:t>" "</w:t>
      </w:r>
      <w:r w:rsidR="006135AC">
        <w:rPr>
          <w:rFonts w:ascii="GHEA Grapalat" w:hAnsi="GHEA Grapalat" w:cs="Arial"/>
          <w:b/>
          <w:sz w:val="20"/>
          <w:szCs w:val="20"/>
          <w:highlight w:val="yellow"/>
          <w:lang w:bidi="ar-SA"/>
        </w:rPr>
        <w:t>0</w:t>
      </w:r>
      <w:r w:rsidR="00D929FE" w:rsidRPr="00D929FE">
        <w:rPr>
          <w:rFonts w:ascii="GHEA Grapalat" w:hAnsi="GHEA Grapalat" w:cs="Arial"/>
          <w:b/>
          <w:sz w:val="20"/>
          <w:szCs w:val="20"/>
          <w:highlight w:val="yellow"/>
          <w:lang w:bidi="ar-SA"/>
        </w:rPr>
        <w:t>2</w:t>
      </w:r>
      <w:r w:rsidRPr="0069644F">
        <w:rPr>
          <w:rFonts w:ascii="GHEA Grapalat" w:hAnsi="GHEA Grapalat" w:cs="Arial"/>
          <w:b/>
          <w:sz w:val="20"/>
          <w:szCs w:val="20"/>
          <w:highlight w:val="yellow"/>
          <w:lang w:bidi="ar-SA"/>
        </w:rPr>
        <w:t>" "20</w:t>
      </w:r>
      <w:r w:rsidR="006135AC">
        <w:rPr>
          <w:rFonts w:ascii="GHEA Grapalat" w:hAnsi="GHEA Grapalat" w:cs="Arial"/>
          <w:b/>
          <w:sz w:val="20"/>
          <w:szCs w:val="20"/>
          <w:highlight w:val="yellow"/>
          <w:lang w:bidi="ar-SA"/>
        </w:rPr>
        <w:t>2</w:t>
      </w:r>
      <w:r w:rsidR="00D929FE" w:rsidRPr="00D929FE">
        <w:rPr>
          <w:rFonts w:ascii="GHEA Grapalat" w:hAnsi="GHEA Grapalat" w:cs="Arial"/>
          <w:b/>
          <w:sz w:val="20"/>
          <w:szCs w:val="20"/>
          <w:highlight w:val="yellow"/>
          <w:lang w:bidi="ar-SA"/>
        </w:rPr>
        <w:t>2</w:t>
      </w:r>
      <w:r w:rsidRPr="0069644F">
        <w:rPr>
          <w:rFonts w:ascii="GHEA Grapalat" w:hAnsi="GHEA Grapalat" w:cs="Arial"/>
          <w:b/>
          <w:sz w:val="20"/>
          <w:szCs w:val="20"/>
          <w:highlight w:val="yellow"/>
          <w:lang w:bidi="ar-SA"/>
        </w:rPr>
        <w:t>г".</w:t>
      </w:r>
    </w:p>
    <w:p w:rsidR="0069644F" w:rsidRPr="0069644F" w:rsidRDefault="0069644F" w:rsidP="0069644F">
      <w:pPr>
        <w:keepNext/>
        <w:jc w:val="both"/>
        <w:outlineLvl w:val="1"/>
        <w:rPr>
          <w:rFonts w:ascii="GHEA Grapalat" w:hAnsi="GHEA Grapalat"/>
          <w:sz w:val="20"/>
          <w:szCs w:val="20"/>
          <w:lang w:bidi="ar-SA"/>
        </w:rPr>
      </w:pPr>
      <w:r w:rsidRPr="0069644F">
        <w:rPr>
          <w:rFonts w:ascii="GHEA Grapalat" w:hAnsi="GHEA Grapalat" w:cs="Arial"/>
          <w:sz w:val="20"/>
          <w:szCs w:val="20"/>
          <w:lang w:bidi="ar-SA"/>
        </w:rPr>
        <w:t>Жалобы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относительно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настоящей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процедуры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должны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быть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поданы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Совет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обжалованию</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закупок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адресу</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ул</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Мелик</w:t>
      </w:r>
      <w:r w:rsidRPr="0069644F">
        <w:rPr>
          <w:rFonts w:ascii="GHEA Grapalat" w:hAnsi="GHEA Grapalat"/>
          <w:sz w:val="20"/>
          <w:szCs w:val="20"/>
          <w:lang w:bidi="ar-SA"/>
        </w:rPr>
        <w:t>-</w:t>
      </w:r>
      <w:r w:rsidRPr="0069644F">
        <w:rPr>
          <w:rFonts w:ascii="GHEA Grapalat" w:hAnsi="GHEA Grapalat" w:cs="Arial"/>
          <w:sz w:val="20"/>
          <w:szCs w:val="20"/>
          <w:lang w:bidi="ar-SA"/>
        </w:rPr>
        <w:t>Адамяна</w:t>
      </w:r>
      <w:r w:rsidRPr="0069644F">
        <w:rPr>
          <w:rFonts w:ascii="GHEA Grapalat" w:hAnsi="GHEA Grapalat"/>
          <w:sz w:val="20"/>
          <w:szCs w:val="20"/>
          <w:lang w:bidi="ar-SA"/>
        </w:rPr>
        <w:t xml:space="preserve"> 1, </w:t>
      </w:r>
      <w:r w:rsidRPr="0069644F">
        <w:rPr>
          <w:rFonts w:ascii="GHEA Grapalat" w:hAnsi="GHEA Grapalat" w:cs="Arial"/>
          <w:sz w:val="20"/>
          <w:szCs w:val="20"/>
          <w:lang w:bidi="ar-SA"/>
        </w:rPr>
        <w:t>Ереван</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Обжалование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осуществляется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порядке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установленном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приглашением</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настоящий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запрос</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котировок</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Для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подачи</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жалобы</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требуется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внесение</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платежа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размере</w:t>
      </w:r>
      <w:r w:rsidRPr="0069644F">
        <w:rPr>
          <w:rFonts w:ascii="GHEA Grapalat" w:hAnsi="GHEA Grapalat"/>
          <w:sz w:val="20"/>
          <w:szCs w:val="20"/>
          <w:lang w:bidi="ar-SA"/>
        </w:rPr>
        <w:t xml:space="preserve"> 30 000 (</w:t>
      </w:r>
      <w:r w:rsidRPr="0069644F">
        <w:rPr>
          <w:rFonts w:ascii="GHEA Grapalat" w:hAnsi="GHEA Grapalat" w:cs="Arial"/>
          <w:sz w:val="20"/>
          <w:szCs w:val="20"/>
          <w:lang w:bidi="ar-SA"/>
        </w:rPr>
        <w:t>тридцать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тысяч</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драмов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который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должен</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быть</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перечислен</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казначейский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счет</w:t>
      </w:r>
      <w:r w:rsidRPr="0069644F">
        <w:rPr>
          <w:rFonts w:ascii="GHEA Grapalat" w:hAnsi="GHEA Grapalat"/>
          <w:sz w:val="20"/>
          <w:szCs w:val="20"/>
          <w:lang w:bidi="ar-SA"/>
        </w:rPr>
        <w:t xml:space="preserve"> </w:t>
      </w:r>
      <w:r w:rsidRPr="0069644F">
        <w:rPr>
          <w:rFonts w:ascii="GHEA Grapalat" w:hAnsi="GHEA Grapalat" w:cs="Arial"/>
          <w:sz w:val="20"/>
          <w:szCs w:val="20"/>
          <w:lang w:bidi="ar-SA"/>
        </w:rPr>
        <w:t>№</w:t>
      </w:r>
      <w:r w:rsidRPr="0069644F">
        <w:rPr>
          <w:rFonts w:ascii="GHEA Grapalat" w:hAnsi="GHEA Grapalat"/>
          <w:sz w:val="20"/>
          <w:szCs w:val="20"/>
          <w:lang w:bidi="ar-SA"/>
        </w:rPr>
        <w:t xml:space="preserve"> 900008000482, </w:t>
      </w:r>
      <w:r w:rsidRPr="0069644F">
        <w:rPr>
          <w:rFonts w:ascii="GHEA Grapalat" w:hAnsi="GHEA Grapalat" w:cs="Arial"/>
          <w:sz w:val="20"/>
          <w:szCs w:val="20"/>
          <w:lang w:bidi="ar-SA"/>
        </w:rPr>
        <w:t>открытый</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на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имя</w:t>
      </w:r>
      <w:r w:rsidRPr="0069644F">
        <w:rPr>
          <w:rFonts w:ascii="GHEA Grapalat" w:hAnsi="GHEA Grapalat"/>
          <w:sz w:val="20"/>
          <w:szCs w:val="20"/>
          <w:lang w:bidi="ar-SA"/>
        </w:rPr>
        <w:t xml:space="preserve"> </w:t>
      </w:r>
      <w:r w:rsidRPr="0069644F">
        <w:rPr>
          <w:rFonts w:ascii="GHEA Grapalat" w:hAnsi="GHEA Grapalat" w:cs="Arial"/>
          <w:sz w:val="20"/>
          <w:szCs w:val="20"/>
          <w:lang w:bidi="ar-SA"/>
        </w:rPr>
        <w:t>Министерства</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финансов</w:t>
      </w:r>
      <w:r w:rsidRPr="0069644F">
        <w:rPr>
          <w:rFonts w:ascii="GHEA Grapalat" w:hAnsi="GHEA Grapalat"/>
          <w:sz w:val="20"/>
          <w:szCs w:val="20"/>
          <w:lang w:bidi="ar-SA"/>
        </w:rPr>
        <w:t xml:space="preserve"> </w:t>
      </w:r>
      <w:r w:rsidRPr="0069644F">
        <w:rPr>
          <w:rFonts w:ascii="GHEA Grapalat" w:hAnsi="GHEA Grapalat" w:cs="Arial"/>
          <w:sz w:val="20"/>
          <w:szCs w:val="20"/>
          <w:lang w:bidi="ar-SA"/>
        </w:rPr>
        <w:t>Республики</w:t>
      </w:r>
      <w:r w:rsidRPr="0069644F">
        <w:rPr>
          <w:rFonts w:ascii="Courier New" w:hAnsi="Courier New" w:cs="Courier New"/>
          <w:sz w:val="20"/>
          <w:szCs w:val="20"/>
          <w:lang w:val="en-US" w:bidi="ar-SA"/>
        </w:rPr>
        <w:t> </w:t>
      </w:r>
      <w:r w:rsidRPr="0069644F">
        <w:rPr>
          <w:rFonts w:ascii="GHEA Grapalat" w:hAnsi="GHEA Grapalat" w:cs="Arial"/>
          <w:sz w:val="20"/>
          <w:szCs w:val="20"/>
          <w:lang w:bidi="ar-SA"/>
        </w:rPr>
        <w:t>Армения</w:t>
      </w:r>
      <w:r w:rsidRPr="0069644F">
        <w:rPr>
          <w:rFonts w:ascii="GHEA Grapalat" w:hAnsi="GHEA Grapalat"/>
          <w:sz w:val="20"/>
          <w:szCs w:val="20"/>
          <w:lang w:bidi="ar-SA"/>
        </w:rPr>
        <w:t xml:space="preserve">. </w:t>
      </w:r>
    </w:p>
    <w:p w:rsidR="0069644F" w:rsidRPr="0069644F" w:rsidRDefault="0069644F" w:rsidP="0069644F">
      <w:pPr>
        <w:spacing w:line="336" w:lineRule="auto"/>
        <w:ind w:firstLine="567"/>
        <w:jc w:val="both"/>
        <w:rPr>
          <w:rFonts w:ascii="GHEA Grapalat" w:hAnsi="GHEA Grapalat"/>
          <w:sz w:val="20"/>
          <w:szCs w:val="20"/>
          <w:lang w:eastAsia="en-US" w:bidi="ar-SA"/>
        </w:rPr>
      </w:pPr>
      <w:r w:rsidRPr="0069644F">
        <w:rPr>
          <w:rFonts w:ascii="GHEA Grapalat" w:hAnsi="GHEA Grapalat"/>
          <w:sz w:val="20"/>
          <w:szCs w:val="20"/>
          <w:lang w:eastAsia="en-US" w:bidi="ar-SA"/>
        </w:rPr>
        <w:t xml:space="preserve">Для получения дополнительной информации, связанной с настоящим объявлением, можно обратиться к секретарю Оценочной комиссии </w:t>
      </w:r>
      <w:r w:rsidR="00D929FE">
        <w:rPr>
          <w:rFonts w:ascii="GHEA Grapalat" w:hAnsi="GHEA Grapalat"/>
          <w:sz w:val="22"/>
        </w:rPr>
        <w:t>Эмма Мелконян</w:t>
      </w:r>
    </w:p>
    <w:p w:rsidR="0069644F" w:rsidRPr="00D929FE" w:rsidRDefault="0069644F" w:rsidP="0069644F">
      <w:pPr>
        <w:spacing w:after="160" w:line="360" w:lineRule="auto"/>
        <w:jc w:val="both"/>
        <w:rPr>
          <w:rFonts w:ascii="GHEA Grapalat" w:hAnsi="GHEA Grapalat"/>
          <w:sz w:val="20"/>
          <w:szCs w:val="20"/>
          <w:u w:val="single"/>
          <w:lang w:eastAsia="en-US" w:bidi="ar-SA"/>
        </w:rPr>
      </w:pPr>
      <w:r w:rsidRPr="0069644F">
        <w:rPr>
          <w:rFonts w:ascii="GHEA Grapalat" w:hAnsi="GHEA Grapalat"/>
          <w:sz w:val="20"/>
          <w:szCs w:val="20"/>
          <w:lang w:eastAsia="en-US" w:bidi="ar-SA"/>
        </w:rPr>
        <w:t xml:space="preserve">Телефон +374 </w:t>
      </w:r>
      <w:r w:rsidR="00D929FE" w:rsidRPr="00D929FE">
        <w:rPr>
          <w:rFonts w:ascii="GHEA Grapalat" w:hAnsi="GHEA Grapalat"/>
          <w:sz w:val="20"/>
          <w:szCs w:val="20"/>
          <w:lang w:eastAsia="en-US" w:bidi="ar-SA"/>
        </w:rPr>
        <w:t>77 04</w:t>
      </w:r>
      <w:r w:rsidR="00D929FE">
        <w:rPr>
          <w:rFonts w:ascii="Courier New" w:hAnsi="Courier New" w:cs="Courier New"/>
          <w:sz w:val="20"/>
          <w:szCs w:val="20"/>
          <w:lang w:val="en-US" w:eastAsia="en-US" w:bidi="ar-SA"/>
        </w:rPr>
        <w:t> </w:t>
      </w:r>
      <w:r w:rsidR="00D929FE" w:rsidRPr="00D929FE">
        <w:rPr>
          <w:rFonts w:ascii="GHEA Grapalat" w:hAnsi="GHEA Grapalat"/>
          <w:sz w:val="20"/>
          <w:szCs w:val="20"/>
          <w:lang w:eastAsia="en-US" w:bidi="ar-SA"/>
        </w:rPr>
        <w:t>02 28</w:t>
      </w:r>
    </w:p>
    <w:p w:rsidR="0069644F" w:rsidRPr="0069644F" w:rsidRDefault="0069644F" w:rsidP="0069644F">
      <w:pPr>
        <w:spacing w:after="160" w:line="360" w:lineRule="auto"/>
        <w:jc w:val="both"/>
        <w:rPr>
          <w:rFonts w:ascii="GHEA Grapalat" w:hAnsi="GHEA Grapalat"/>
          <w:sz w:val="20"/>
          <w:szCs w:val="20"/>
          <w:u w:val="single"/>
          <w:lang w:eastAsia="en-US" w:bidi="ar-SA"/>
        </w:rPr>
      </w:pPr>
      <w:r w:rsidRPr="0069644F">
        <w:rPr>
          <w:rFonts w:ascii="GHEA Grapalat" w:hAnsi="GHEA Grapalat"/>
          <w:sz w:val="20"/>
          <w:szCs w:val="20"/>
          <w:lang w:eastAsia="en-US" w:bidi="ar-SA"/>
        </w:rPr>
        <w:lastRenderedPageBreak/>
        <w:t xml:space="preserve">Электронная почта </w:t>
      </w:r>
      <w:hyperlink r:id="rId9" w:history="1">
        <w:r w:rsidR="00D929FE" w:rsidRPr="00240D9F">
          <w:rPr>
            <w:rStyle w:val="a9"/>
            <w:rFonts w:ascii="GHEA Grapalat" w:hAnsi="GHEA Grapalat"/>
            <w:sz w:val="20"/>
            <w:szCs w:val="20"/>
            <w:lang w:val="en-US" w:eastAsia="en-US" w:bidi="ar-SA"/>
          </w:rPr>
          <w:t>emma</w:t>
        </w:r>
        <w:r w:rsidR="00D929FE" w:rsidRPr="00D929FE">
          <w:rPr>
            <w:rStyle w:val="a9"/>
            <w:rFonts w:ascii="GHEA Grapalat" w:hAnsi="GHEA Grapalat"/>
            <w:sz w:val="20"/>
            <w:szCs w:val="20"/>
            <w:lang w:eastAsia="en-US" w:bidi="ar-SA"/>
          </w:rPr>
          <w:t>.</w:t>
        </w:r>
        <w:r w:rsidR="00D929FE" w:rsidRPr="00240D9F">
          <w:rPr>
            <w:rStyle w:val="a9"/>
            <w:rFonts w:ascii="GHEA Grapalat" w:hAnsi="GHEA Grapalat"/>
            <w:sz w:val="20"/>
            <w:szCs w:val="20"/>
            <w:lang w:val="en-US" w:eastAsia="en-US" w:bidi="ar-SA"/>
          </w:rPr>
          <w:t>melkonyan</w:t>
        </w:r>
        <w:r w:rsidR="00D929FE" w:rsidRPr="00D929FE">
          <w:rPr>
            <w:rStyle w:val="a9"/>
            <w:rFonts w:ascii="GHEA Grapalat" w:hAnsi="GHEA Grapalat"/>
            <w:sz w:val="20"/>
            <w:szCs w:val="20"/>
            <w:lang w:eastAsia="en-US" w:bidi="ar-SA"/>
          </w:rPr>
          <w:t>.95@</w:t>
        </w:r>
        <w:r w:rsidR="00D929FE" w:rsidRPr="00240D9F">
          <w:rPr>
            <w:rStyle w:val="a9"/>
            <w:rFonts w:ascii="GHEA Grapalat" w:hAnsi="GHEA Grapalat"/>
            <w:sz w:val="20"/>
            <w:szCs w:val="20"/>
            <w:lang w:val="en-US" w:eastAsia="en-US" w:bidi="ar-SA"/>
          </w:rPr>
          <w:t>mail</w:t>
        </w:r>
        <w:r w:rsidR="00D929FE" w:rsidRPr="00D929FE">
          <w:rPr>
            <w:rStyle w:val="a9"/>
            <w:rFonts w:ascii="GHEA Grapalat" w:hAnsi="GHEA Grapalat"/>
            <w:sz w:val="20"/>
            <w:szCs w:val="20"/>
            <w:lang w:eastAsia="en-US" w:bidi="ar-SA"/>
          </w:rPr>
          <w:t>.</w:t>
        </w:r>
        <w:r w:rsidR="00D929FE" w:rsidRPr="00240D9F">
          <w:rPr>
            <w:rStyle w:val="a9"/>
            <w:rFonts w:ascii="GHEA Grapalat" w:hAnsi="GHEA Grapalat"/>
            <w:sz w:val="20"/>
            <w:szCs w:val="20"/>
            <w:lang w:val="en-US" w:eastAsia="en-US" w:bidi="ar-SA"/>
          </w:rPr>
          <w:t>ru</w:t>
        </w:r>
      </w:hyperlink>
      <w:r w:rsidR="00D929FE" w:rsidRPr="00D929FE">
        <w:rPr>
          <w:rFonts w:ascii="GHEA Grapalat" w:hAnsi="GHEA Grapalat"/>
          <w:sz w:val="20"/>
          <w:szCs w:val="20"/>
          <w:lang w:eastAsia="en-US" w:bidi="ar-SA"/>
        </w:rPr>
        <w:t xml:space="preserve"> </w:t>
      </w:r>
    </w:p>
    <w:p w:rsidR="0069644F" w:rsidRPr="0069644F" w:rsidRDefault="0069644F" w:rsidP="0069644F">
      <w:pPr>
        <w:spacing w:line="360" w:lineRule="auto"/>
        <w:rPr>
          <w:rFonts w:ascii="GHEA Grapalat" w:hAnsi="GHEA Grapalat" w:cs="Sylfaen"/>
          <w:sz w:val="20"/>
          <w:szCs w:val="20"/>
          <w:lang w:eastAsia="en-US" w:bidi="ar-SA"/>
        </w:rPr>
      </w:pPr>
      <w:r w:rsidRPr="0069644F">
        <w:rPr>
          <w:rFonts w:ascii="GHEA Grapalat" w:hAnsi="GHEA Grapalat"/>
          <w:sz w:val="20"/>
          <w:szCs w:val="20"/>
          <w:lang w:eastAsia="en-US" w:bidi="ar-SA"/>
        </w:rPr>
        <w:t xml:space="preserve">Заказчик </w:t>
      </w:r>
      <w:r w:rsidRPr="0069644F">
        <w:rPr>
          <w:rFonts w:ascii="GHEA Grapalat" w:hAnsi="GHEA Grapalat"/>
          <w:bCs/>
          <w:i/>
          <w:sz w:val="20"/>
          <w:szCs w:val="20"/>
          <w:lang w:val="af-ZA" w:eastAsia="en-US" w:bidi="ar-SA"/>
        </w:rPr>
        <w:t>&lt;&lt;</w:t>
      </w:r>
      <w:r w:rsidRPr="0069644F">
        <w:rPr>
          <w:rFonts w:ascii="GHEA Grapalat" w:hAnsi="GHEA Grapalat"/>
          <w:bCs/>
          <w:i/>
          <w:color w:val="000000"/>
          <w:sz w:val="20"/>
          <w:szCs w:val="20"/>
          <w:lang w:eastAsia="en-US" w:bidi="ar-SA"/>
        </w:rPr>
        <w:t xml:space="preserve"> </w:t>
      </w:r>
      <w:r w:rsidR="00CB7D61">
        <w:rPr>
          <w:rFonts w:ascii="GHEA Grapalat" w:hAnsi="GHEA Grapalat"/>
          <w:bCs/>
          <w:i/>
          <w:sz w:val="20"/>
          <w:szCs w:val="20"/>
          <w:lang w:eastAsia="en-US" w:bidi="ar-SA"/>
        </w:rPr>
        <w:t>Гай</w:t>
      </w:r>
      <w:r w:rsidR="00CB7D61">
        <w:rPr>
          <w:rFonts w:ascii="GHEA Grapalat" w:hAnsi="GHEA Grapalat"/>
          <w:bCs/>
          <w:i/>
          <w:color w:val="000000"/>
          <w:sz w:val="20"/>
          <w:szCs w:val="20"/>
          <w:lang w:eastAsia="en-US" w:bidi="ar-SA"/>
        </w:rPr>
        <w:t>ская</w:t>
      </w:r>
      <w:r w:rsidR="006135AC" w:rsidRPr="0069644F">
        <w:rPr>
          <w:rFonts w:ascii="GHEA Grapalat" w:hAnsi="GHEA Grapalat"/>
          <w:bCs/>
          <w:i/>
          <w:color w:val="000000"/>
          <w:sz w:val="20"/>
          <w:szCs w:val="20"/>
          <w:lang w:eastAsia="en-US" w:bidi="ar-SA"/>
        </w:rPr>
        <w:t xml:space="preserve"> </w:t>
      </w:r>
      <w:r w:rsidRPr="0069644F">
        <w:rPr>
          <w:rFonts w:ascii="GHEA Grapalat" w:hAnsi="GHEA Grapalat"/>
          <w:bCs/>
          <w:i/>
          <w:color w:val="000000"/>
          <w:sz w:val="20"/>
          <w:szCs w:val="20"/>
          <w:lang w:eastAsia="en-US" w:bidi="ar-SA"/>
        </w:rPr>
        <w:t>Медицинская Амбулатория</w:t>
      </w:r>
      <w:r w:rsidRPr="0069644F">
        <w:rPr>
          <w:rFonts w:ascii="GHEA Grapalat" w:hAnsi="GHEA Grapalat"/>
          <w:bCs/>
          <w:i/>
          <w:sz w:val="20"/>
          <w:szCs w:val="20"/>
          <w:lang w:val="af-ZA" w:eastAsia="en-US" w:bidi="ar-SA"/>
        </w:rPr>
        <w:t>&gt;&gt;</w:t>
      </w:r>
      <w:r w:rsidRPr="0069644F">
        <w:rPr>
          <w:rFonts w:ascii="GHEA Grapalat" w:hAnsi="GHEA Grapalat" w:cs="Arial"/>
          <w:i/>
          <w:sz w:val="20"/>
          <w:szCs w:val="20"/>
          <w:lang w:eastAsia="en-US" w:bidi="ar-SA"/>
        </w:rPr>
        <w:t xml:space="preserve"> </w:t>
      </w:r>
      <w:r w:rsidR="006135AC">
        <w:rPr>
          <w:rFonts w:ascii="GHEA Grapalat" w:hAnsi="GHEA Grapalat" w:cs="Arial"/>
          <w:i/>
          <w:sz w:val="20"/>
          <w:szCs w:val="20"/>
          <w:lang w:eastAsia="en-US" w:bidi="ar-SA"/>
        </w:rPr>
        <w:t>О</w:t>
      </w:r>
      <w:r w:rsidRPr="0069644F">
        <w:rPr>
          <w:rFonts w:ascii="GHEA Grapalat" w:hAnsi="GHEA Grapalat" w:cs="Arial"/>
          <w:i/>
          <w:sz w:val="20"/>
          <w:szCs w:val="20"/>
          <w:lang w:eastAsia="en-US" w:bidi="ar-SA"/>
        </w:rPr>
        <w:t>НКО</w:t>
      </w:r>
    </w:p>
    <w:p w:rsidR="0069644F" w:rsidRPr="0069644F" w:rsidRDefault="0069644F" w:rsidP="0069644F">
      <w:pPr>
        <w:ind w:firstLine="567"/>
        <w:jc w:val="right"/>
        <w:rPr>
          <w:rFonts w:ascii="GHEA Grapalat" w:hAnsi="GHEA Grapalat" w:cs="Sylfaen"/>
          <w:i/>
          <w:sz w:val="20"/>
          <w:szCs w:val="20"/>
          <w:lang w:eastAsia="en-US" w:bidi="ar-SA"/>
        </w:rPr>
      </w:pPr>
    </w:p>
    <w:p w:rsidR="0069644F" w:rsidRPr="0069644F" w:rsidRDefault="0069644F" w:rsidP="0069644F">
      <w:pPr>
        <w:ind w:firstLine="567"/>
        <w:jc w:val="right"/>
        <w:rPr>
          <w:rFonts w:ascii="GHEA Grapalat" w:hAnsi="GHEA Grapalat" w:cs="Sylfaen"/>
          <w:i/>
          <w:sz w:val="20"/>
          <w:szCs w:val="20"/>
          <w:lang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69644F" w:rsidRDefault="0069644F" w:rsidP="0069644F">
      <w:pPr>
        <w:ind w:firstLine="567"/>
        <w:jc w:val="right"/>
        <w:rPr>
          <w:rFonts w:ascii="GHEA Grapalat" w:hAnsi="GHEA Grapalat" w:cs="Sylfaen"/>
          <w:i/>
          <w:sz w:val="20"/>
          <w:szCs w:val="20"/>
          <w:lang w:val="hy-AM" w:eastAsia="en-US" w:bidi="ar-SA"/>
        </w:rPr>
      </w:pP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w:t>
      </w:r>
      <w:proofErr w:type="gramStart"/>
      <w:r w:rsidRPr="009044F1">
        <w:rPr>
          <w:rFonts w:ascii="GHEA Grapalat" w:hAnsi="GHEA Grapalat"/>
        </w:rPr>
        <w:t xml:space="preserve"> </w:t>
      </w:r>
      <w:r w:rsidR="0069644F" w:rsidRPr="00DB12E2">
        <w:rPr>
          <w:rFonts w:ascii="GHEA Grapalat" w:hAnsi="GHEA Grapalat"/>
          <w:sz w:val="18"/>
          <w:szCs w:val="18"/>
        </w:rPr>
        <w:t>О</w:t>
      </w:r>
      <w:proofErr w:type="gramEnd"/>
      <w:r w:rsidR="0069644F" w:rsidRPr="00DB12E2">
        <w:rPr>
          <w:rFonts w:ascii="GHEA Grapalat" w:hAnsi="GHEA Grapalat"/>
          <w:sz w:val="18"/>
          <w:szCs w:val="18"/>
        </w:rPr>
        <w:t xml:space="preserve"> ЗАПРОСЕ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CB7D61">
        <w:rPr>
          <w:rFonts w:ascii="GHEA Grapalat" w:hAnsi="GHEA Grapalat"/>
          <w:i/>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D929FE" w:rsidRPr="00D929FE">
        <w:rPr>
          <w:rFonts w:ascii="GHEA Grapalat" w:hAnsi="GHEA Grapalat"/>
        </w:rPr>
        <w:t>2</w:t>
      </w:r>
      <w:r w:rsidR="00D90A66">
        <w:rPr>
          <w:rFonts w:ascii="GHEA Grapalat" w:hAnsi="GHEA Grapalat"/>
        </w:rPr>
        <w:t>/</w:t>
      </w:r>
      <w:r w:rsidR="00D929FE" w:rsidRPr="00D929FE">
        <w:rPr>
          <w:rFonts w:ascii="GHEA Grapalat" w:hAnsi="GHEA Grapalat"/>
        </w:rPr>
        <w:t>0</w:t>
      </w:r>
      <w:r w:rsidR="00D90A66">
        <w:rPr>
          <w:rFonts w:ascii="GHEA Grapalat" w:hAnsi="GHEA Grapalat"/>
        </w:rPr>
        <w:t>1</w:t>
      </w:r>
      <w:r w:rsidR="001B32D9" w:rsidRPr="001B32D9">
        <w:rPr>
          <w:rFonts w:ascii="GHEA Grapalat" w:hAnsi="GHEA Grapalat" w:cs="Times Armenian"/>
          <w:i/>
        </w:rPr>
        <w:br/>
      </w:r>
      <w:r w:rsidR="00A46F92">
        <w:rPr>
          <w:rFonts w:ascii="GHEA Grapalat" w:hAnsi="GHEA Grapalat"/>
          <w:i/>
        </w:rPr>
        <w:t xml:space="preserve">№ </w:t>
      </w:r>
      <w:r w:rsidR="0069644F">
        <w:rPr>
          <w:rFonts w:ascii="GHEA Grapalat" w:hAnsi="GHEA Grapalat"/>
          <w:i/>
          <w:lang w:val="hy-AM"/>
        </w:rPr>
        <w:t>1</w:t>
      </w:r>
      <w:r w:rsidR="00096865" w:rsidRPr="009044F1">
        <w:rPr>
          <w:rFonts w:ascii="GHEA Grapalat" w:hAnsi="GHEA Grapalat"/>
          <w:i/>
        </w:rPr>
        <w:t xml:space="preserve">_ от </w:t>
      </w:r>
      <w:r w:rsidR="00096865" w:rsidRPr="00B92550">
        <w:rPr>
          <w:rFonts w:ascii="GHEA Grapalat" w:hAnsi="GHEA Grapalat"/>
          <w:i/>
        </w:rPr>
        <w:t>_</w:t>
      </w:r>
      <w:r w:rsidR="00D929FE" w:rsidRPr="00D929FE">
        <w:rPr>
          <w:rFonts w:ascii="GHEA Grapalat" w:hAnsi="GHEA Grapalat"/>
          <w:i/>
        </w:rPr>
        <w:t>25.</w:t>
      </w:r>
      <w:r w:rsidR="00D90A66" w:rsidRPr="00B92550">
        <w:rPr>
          <w:rFonts w:ascii="GHEA Grapalat" w:hAnsi="GHEA Grapalat"/>
          <w:i/>
        </w:rPr>
        <w:t>0</w:t>
      </w:r>
      <w:r w:rsidR="00D929FE" w:rsidRPr="00D929FE">
        <w:rPr>
          <w:rFonts w:ascii="GHEA Grapalat" w:hAnsi="GHEA Grapalat"/>
          <w:i/>
        </w:rPr>
        <w:t>1.</w:t>
      </w:r>
      <w:r w:rsidR="00096865" w:rsidRPr="00B92550">
        <w:rPr>
          <w:rFonts w:ascii="GHEA Grapalat" w:hAnsi="GHEA Grapalat"/>
          <w:i/>
        </w:rPr>
        <w:t xml:space="preserve"> 2</w:t>
      </w:r>
      <w:r w:rsidR="00D90A66" w:rsidRPr="00B92550">
        <w:rPr>
          <w:rFonts w:ascii="GHEA Grapalat" w:hAnsi="GHEA Grapalat"/>
          <w:i/>
        </w:rPr>
        <w:t>02</w:t>
      </w:r>
      <w:r w:rsidR="00D929FE">
        <w:rPr>
          <w:rFonts w:ascii="GHEA Grapalat" w:hAnsi="GHEA Grapalat"/>
          <w:i/>
          <w:lang w:val="en-US"/>
        </w:rPr>
        <w:t>2</w:t>
      </w:r>
      <w:r w:rsidR="009F10E4" w:rsidRPr="00B92550">
        <w:rPr>
          <w:rFonts w:ascii="GHEA Grapalat" w:hAnsi="GHEA Grapalat"/>
          <w:i/>
        </w:rPr>
        <w:t xml:space="preserve"> </w:t>
      </w:r>
      <w:r w:rsidR="00096865" w:rsidRPr="00B92550">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69644F" w:rsidRPr="0069644F">
        <w:rPr>
          <w:rFonts w:ascii="GHEA Grapalat" w:hAnsi="GHEA Grapalat"/>
          <w:bCs/>
          <w:i/>
          <w:color w:val="000000"/>
          <w:sz w:val="20"/>
          <w:szCs w:val="20"/>
          <w:lang w:eastAsia="en-US" w:bidi="ar-SA"/>
        </w:rPr>
        <w:t xml:space="preserve"> </w:t>
      </w:r>
      <w:r w:rsidR="00CB7D61">
        <w:rPr>
          <w:rFonts w:ascii="GHEA Grapalat" w:hAnsi="GHEA Grapalat"/>
          <w:bCs/>
          <w:i/>
          <w:sz w:val="20"/>
          <w:szCs w:val="20"/>
          <w:lang w:eastAsia="en-US" w:bidi="ar-SA"/>
        </w:rPr>
        <w:t>Гай</w:t>
      </w:r>
      <w:r w:rsidR="00CB7D61">
        <w:rPr>
          <w:rFonts w:ascii="GHEA Grapalat" w:hAnsi="GHEA Grapalat"/>
          <w:bCs/>
          <w:i/>
          <w:color w:val="000000"/>
          <w:sz w:val="20"/>
          <w:szCs w:val="20"/>
          <w:lang w:eastAsia="en-US" w:bidi="ar-SA"/>
        </w:rPr>
        <w:t>ская</w:t>
      </w:r>
      <w:r w:rsidR="006135AC" w:rsidRPr="0069644F">
        <w:rPr>
          <w:rFonts w:ascii="GHEA Grapalat" w:hAnsi="GHEA Grapalat"/>
          <w:bCs/>
          <w:i/>
          <w:color w:val="000000"/>
          <w:sz w:val="20"/>
          <w:szCs w:val="20"/>
          <w:lang w:eastAsia="en-US" w:bidi="ar-SA"/>
        </w:rPr>
        <w:t xml:space="preserve"> Медицинская Амбулатория</w:t>
      </w:r>
      <w:r w:rsidR="006135AC" w:rsidRPr="0069644F">
        <w:rPr>
          <w:rFonts w:ascii="GHEA Grapalat" w:hAnsi="GHEA Grapalat"/>
          <w:b/>
          <w:bCs/>
          <w:color w:val="0000FF"/>
          <w:sz w:val="20"/>
          <w:szCs w:val="20"/>
          <w:lang w:val="af-ZA" w:bidi="ar-SA"/>
        </w:rPr>
        <w:t xml:space="preserve"> </w:t>
      </w:r>
      <w:r w:rsidRPr="009044F1">
        <w:rPr>
          <w:rFonts w:ascii="GHEA Grapalat" w:hAnsi="GHEA Grapalat"/>
          <w:i/>
        </w:rPr>
        <w:t>"</w:t>
      </w:r>
      <w:r w:rsidR="0069644F" w:rsidRPr="0069644F">
        <w:rPr>
          <w:rFonts w:ascii="GHEA Grapalat" w:hAnsi="GHEA Grapalat" w:cs="Arial"/>
          <w:i/>
          <w:sz w:val="20"/>
          <w:szCs w:val="20"/>
          <w:lang w:eastAsia="en-US" w:bidi="ar-SA"/>
        </w:rPr>
        <w:t xml:space="preserve"> </w:t>
      </w:r>
      <w:r w:rsidR="006135AC">
        <w:rPr>
          <w:rFonts w:ascii="GHEA Grapalat" w:hAnsi="GHEA Grapalat" w:cs="Arial"/>
          <w:i/>
          <w:sz w:val="20"/>
          <w:szCs w:val="20"/>
          <w:lang w:eastAsia="en-US" w:bidi="ar-SA"/>
        </w:rPr>
        <w:t>О</w:t>
      </w:r>
      <w:r w:rsidR="0069644F" w:rsidRPr="0069644F">
        <w:rPr>
          <w:rFonts w:ascii="GHEA Grapalat" w:hAnsi="GHEA Grapalat" w:cs="Arial"/>
          <w:i/>
          <w:sz w:val="20"/>
          <w:szCs w:val="20"/>
          <w:lang w:eastAsia="en-US" w:bidi="ar-SA"/>
        </w:rPr>
        <w:t>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69644F" w:rsidP="00B46D58">
      <w:pPr>
        <w:pStyle w:val="aa"/>
        <w:widowControl w:val="0"/>
        <w:spacing w:after="160"/>
        <w:ind w:right="-7"/>
        <w:jc w:val="center"/>
        <w:rPr>
          <w:rFonts w:ascii="GHEA Grapalat" w:hAnsi="GHEA Grapalat"/>
        </w:rPr>
      </w:pPr>
      <w:r w:rsidRPr="00DB12E2">
        <w:rPr>
          <w:rFonts w:ascii="GHEA Grapalat" w:hAnsi="GHEA Grapalat"/>
        </w:rPr>
        <w:t>О ЗАПРОСЕ КОТИРОВОК</w:t>
      </w:r>
      <w:r w:rsidR="002B32D6" w:rsidRPr="009044F1">
        <w:rPr>
          <w:rFonts w:ascii="GHEA Grapalat" w:hAnsi="GHEA Grapalat"/>
        </w:rPr>
        <w:t xml:space="preserve">, </w:t>
      </w:r>
      <w:proofErr w:type="gramStart"/>
      <w:r w:rsidR="002B32D6" w:rsidRPr="009044F1">
        <w:rPr>
          <w:rFonts w:ascii="GHEA Grapalat" w:hAnsi="GHEA Grapalat"/>
        </w:rPr>
        <w:t>ОБЪЯВЛЕННЫЙ</w:t>
      </w:r>
      <w:proofErr w:type="gramEnd"/>
      <w:r w:rsidR="002B32D6" w:rsidRPr="009044F1">
        <w:rPr>
          <w:rFonts w:ascii="GHEA Grapalat" w:hAnsi="GHEA Grapalat"/>
        </w:rPr>
        <w:t xml:space="preserve"> С ЦЕЛЬЮ ПРИОБРЕТЕНИЯ "</w:t>
      </w:r>
      <w:r w:rsidR="006916B9" w:rsidRPr="006916B9">
        <w:rPr>
          <w:rFonts w:ascii="GHEA Grapalat" w:hAnsi="GHEA Grapalat"/>
          <w:spacing w:val="6"/>
        </w:rPr>
        <w:t xml:space="preserve"> </w:t>
      </w:r>
      <w:r w:rsidR="006916B9" w:rsidRPr="001A6355">
        <w:rPr>
          <w:rFonts w:ascii="GHEA Grapalat" w:hAnsi="GHEA Grapalat"/>
          <w:spacing w:val="6"/>
        </w:rPr>
        <w:t>бесплатно</w:t>
      </w:r>
      <w:r w:rsidR="006916B9" w:rsidRPr="001A6355">
        <w:rPr>
          <w:rStyle w:val="tlid-translation"/>
          <w:rFonts w:cs="Arial LatArm"/>
        </w:rPr>
        <w:t xml:space="preserve">, </w:t>
      </w:r>
      <w:r w:rsidR="006916B9" w:rsidRPr="001A6355">
        <w:rPr>
          <w:rStyle w:val="tlid-translation"/>
          <w:rFonts w:ascii="GHEA Grapalat" w:hAnsi="GHEA Grapalat" w:cs="Arial LatArm"/>
        </w:rPr>
        <w:t xml:space="preserve">50%, 30% </w:t>
      </w:r>
      <w:r w:rsidR="006916B9" w:rsidRPr="00787802">
        <w:rPr>
          <w:rFonts w:ascii="GHEA Grapalat" w:hAnsi="GHEA Grapalat"/>
          <w:spacing w:val="6"/>
        </w:rPr>
        <w:t>лекарства из аптеки</w:t>
      </w:r>
      <w:r w:rsidR="006916B9" w:rsidRPr="009044F1">
        <w:rPr>
          <w:rFonts w:ascii="GHEA Grapalat" w:hAnsi="GHEA Grapalat"/>
        </w:rPr>
        <w:t xml:space="preserve"> </w:t>
      </w:r>
      <w:r w:rsidR="002B32D6" w:rsidRPr="009044F1">
        <w:rPr>
          <w:rFonts w:ascii="GHEA Grapalat" w:hAnsi="GHEA Grapalat"/>
        </w:rPr>
        <w:t xml:space="preserve">" ДЛЯ НУЖД </w:t>
      </w:r>
      <w:r w:rsidRPr="0069644F">
        <w:rPr>
          <w:rFonts w:ascii="GHEA Grapalat" w:hAnsi="GHEA Grapalat"/>
          <w:bCs/>
          <w:i/>
          <w:sz w:val="20"/>
          <w:szCs w:val="20"/>
          <w:lang w:val="af-ZA" w:eastAsia="en-US" w:bidi="ar-SA"/>
        </w:rPr>
        <w:t>&lt;&lt;</w:t>
      </w:r>
      <w:r w:rsidR="006135AC" w:rsidRPr="006135AC">
        <w:rPr>
          <w:rFonts w:ascii="GHEA Grapalat" w:hAnsi="GHEA Grapalat"/>
          <w:bCs/>
          <w:i/>
          <w:color w:val="000000"/>
          <w:sz w:val="20"/>
          <w:szCs w:val="20"/>
          <w:lang w:eastAsia="en-US" w:bidi="ar-SA"/>
        </w:rPr>
        <w:t xml:space="preserve"> </w:t>
      </w:r>
      <w:r w:rsidR="00CB7D61">
        <w:rPr>
          <w:rFonts w:ascii="GHEA Grapalat" w:hAnsi="GHEA Grapalat"/>
          <w:bCs/>
          <w:i/>
          <w:sz w:val="20"/>
          <w:szCs w:val="20"/>
          <w:lang w:eastAsia="en-US" w:bidi="ar-SA"/>
        </w:rPr>
        <w:t>Гай</w:t>
      </w:r>
      <w:r w:rsidR="00CB7D61">
        <w:rPr>
          <w:rFonts w:ascii="GHEA Grapalat" w:hAnsi="GHEA Grapalat"/>
          <w:bCs/>
          <w:i/>
          <w:color w:val="000000"/>
          <w:sz w:val="20"/>
          <w:szCs w:val="20"/>
          <w:lang w:eastAsia="en-US" w:bidi="ar-SA"/>
        </w:rPr>
        <w:t>ская</w:t>
      </w:r>
      <w:r w:rsidR="00CB7D61" w:rsidRPr="0069644F">
        <w:rPr>
          <w:rFonts w:ascii="GHEA Grapalat" w:hAnsi="GHEA Grapalat"/>
          <w:bCs/>
          <w:i/>
          <w:color w:val="000000"/>
          <w:sz w:val="20"/>
          <w:szCs w:val="20"/>
          <w:lang w:eastAsia="en-US" w:bidi="ar-SA"/>
        </w:rPr>
        <w:t xml:space="preserve"> </w:t>
      </w:r>
      <w:r w:rsidR="006135AC" w:rsidRPr="0069644F">
        <w:rPr>
          <w:rFonts w:ascii="GHEA Grapalat" w:hAnsi="GHEA Grapalat"/>
          <w:bCs/>
          <w:i/>
          <w:color w:val="000000"/>
          <w:sz w:val="20"/>
          <w:szCs w:val="20"/>
          <w:lang w:eastAsia="en-US" w:bidi="ar-SA"/>
        </w:rPr>
        <w:t xml:space="preserve"> Медицинская Амбулатория</w:t>
      </w:r>
      <w:r w:rsidR="006135AC" w:rsidRPr="0069644F">
        <w:rPr>
          <w:rFonts w:ascii="GHEA Grapalat" w:hAnsi="GHEA Grapalat"/>
          <w:b/>
          <w:bCs/>
          <w:color w:val="0000FF"/>
          <w:sz w:val="20"/>
          <w:szCs w:val="20"/>
          <w:lang w:val="af-ZA" w:bidi="ar-SA"/>
        </w:rPr>
        <w:t xml:space="preserve"> </w:t>
      </w:r>
      <w:r w:rsidRPr="0069644F">
        <w:rPr>
          <w:rFonts w:ascii="GHEA Grapalat" w:hAnsi="GHEA Grapalat"/>
          <w:bCs/>
          <w:i/>
          <w:sz w:val="20"/>
          <w:szCs w:val="20"/>
          <w:lang w:val="af-ZA" w:eastAsia="en-US" w:bidi="ar-SA"/>
        </w:rPr>
        <w:t>&gt;&gt;</w:t>
      </w:r>
      <w:r w:rsidRPr="0069644F">
        <w:rPr>
          <w:rFonts w:ascii="GHEA Grapalat" w:hAnsi="GHEA Grapalat" w:cs="Arial"/>
          <w:i/>
          <w:sz w:val="20"/>
          <w:szCs w:val="20"/>
          <w:lang w:eastAsia="en-US" w:bidi="ar-SA"/>
        </w:rPr>
        <w:t xml:space="preserve"> </w:t>
      </w:r>
      <w:r w:rsidR="006135AC">
        <w:rPr>
          <w:rFonts w:ascii="GHEA Grapalat" w:hAnsi="GHEA Grapalat" w:cs="Arial"/>
          <w:i/>
          <w:sz w:val="20"/>
          <w:szCs w:val="20"/>
          <w:lang w:eastAsia="en-US" w:bidi="ar-SA"/>
        </w:rPr>
        <w:t>О</w:t>
      </w:r>
      <w:r w:rsidRPr="0069644F">
        <w:rPr>
          <w:rFonts w:ascii="GHEA Grapalat" w:hAnsi="GHEA Grapalat" w:cs="Arial"/>
          <w:i/>
          <w:sz w:val="20"/>
          <w:szCs w:val="20"/>
          <w:lang w:eastAsia="en-US" w:bidi="ar-SA"/>
        </w:rPr>
        <w:t>НКО</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56BA" w:rsidRDefault="00EC56BA" w:rsidP="00B46D58">
      <w:pPr>
        <w:widowControl w:val="0"/>
        <w:rPr>
          <w:rFonts w:ascii="GHEA Grapalat" w:hAnsi="GHEA Grapalat"/>
          <w:b/>
        </w:rPr>
      </w:pPr>
      <w:r w:rsidRPr="00EC56BA">
        <w:rPr>
          <w:rFonts w:ascii="GHEA Grapalat" w:hAnsi="GHEA Grapalat"/>
          <w:b/>
          <w:spacing w:val="6"/>
        </w:rPr>
        <w:t>бесплатно</w:t>
      </w:r>
      <w:r w:rsidRPr="00EC56BA">
        <w:rPr>
          <w:rStyle w:val="tlid-translation"/>
          <w:rFonts w:cs="Arial LatArm"/>
          <w:b/>
        </w:rPr>
        <w:t xml:space="preserve">, </w:t>
      </w:r>
      <w:r w:rsidRPr="00EC56BA">
        <w:rPr>
          <w:rStyle w:val="tlid-translation"/>
          <w:rFonts w:ascii="GHEA Grapalat" w:hAnsi="GHEA Grapalat" w:cs="Arial LatArm"/>
          <w:b/>
        </w:rPr>
        <w:t xml:space="preserve">50%, 30% </w:t>
      </w:r>
      <w:r w:rsidRPr="00EC56BA">
        <w:rPr>
          <w:rFonts w:ascii="GHEA Grapalat" w:hAnsi="GHEA Grapalat"/>
          <w:b/>
          <w:spacing w:val="6"/>
        </w:rPr>
        <w:t>лекарства из аптеки</w:t>
      </w:r>
      <w:r w:rsidR="005D7731" w:rsidRPr="00EC56BA">
        <w:rPr>
          <w:rFonts w:ascii="GHEA Grapalat" w:hAnsi="GHEA Grapalat"/>
          <w:b/>
        </w:rPr>
        <w:t xml:space="preserve"> ДЛЯ НУЖД</w:t>
      </w:r>
      <w:r w:rsidR="00EB5576" w:rsidRPr="00EC56BA">
        <w:rPr>
          <w:rFonts w:ascii="GHEA Grapalat" w:hAnsi="GHEA Grapalat"/>
          <w:b/>
        </w:rPr>
        <w:t xml:space="preserve"> </w:t>
      </w:r>
      <w:r w:rsidRPr="00EC56BA">
        <w:rPr>
          <w:rFonts w:ascii="GHEA Grapalat" w:hAnsi="GHEA Grapalat"/>
          <w:b/>
          <w:bCs/>
          <w:i/>
          <w:sz w:val="20"/>
          <w:szCs w:val="20"/>
          <w:lang w:val="af-ZA"/>
        </w:rPr>
        <w:t>&lt;&lt;</w:t>
      </w:r>
      <w:r w:rsidR="005D15EA" w:rsidRPr="005D15EA">
        <w:rPr>
          <w:rFonts w:ascii="GHEA Grapalat" w:hAnsi="GHEA Grapalat"/>
          <w:bCs/>
          <w:i/>
          <w:color w:val="000000"/>
          <w:sz w:val="20"/>
          <w:szCs w:val="20"/>
          <w:lang w:eastAsia="en-US" w:bidi="ar-SA"/>
        </w:rPr>
        <w:t xml:space="preserve"> </w:t>
      </w:r>
      <w:r w:rsidR="00CB7D61" w:rsidRPr="00CB7D61">
        <w:rPr>
          <w:rFonts w:ascii="GHEA Grapalat" w:hAnsi="GHEA Grapalat"/>
          <w:b/>
          <w:bCs/>
          <w:i/>
          <w:sz w:val="20"/>
          <w:szCs w:val="20"/>
          <w:lang w:eastAsia="en-US" w:bidi="ar-SA"/>
        </w:rPr>
        <w:t>Гай</w:t>
      </w:r>
      <w:r w:rsidR="00CB7D61" w:rsidRPr="00CB7D61">
        <w:rPr>
          <w:rFonts w:ascii="GHEA Grapalat" w:hAnsi="GHEA Grapalat"/>
          <w:b/>
          <w:bCs/>
          <w:i/>
          <w:color w:val="000000"/>
          <w:sz w:val="20"/>
          <w:szCs w:val="20"/>
          <w:lang w:eastAsia="en-US" w:bidi="ar-SA"/>
        </w:rPr>
        <w:t>ская</w:t>
      </w:r>
      <w:r w:rsidR="005D15EA" w:rsidRPr="00EC56BA">
        <w:rPr>
          <w:rFonts w:ascii="GHEA Grapalat" w:hAnsi="GHEA Grapalat"/>
          <w:b/>
          <w:bCs/>
          <w:i/>
          <w:color w:val="000000"/>
          <w:sz w:val="20"/>
          <w:szCs w:val="20"/>
        </w:rPr>
        <w:t xml:space="preserve"> </w:t>
      </w:r>
      <w:r w:rsidRPr="00EC56BA">
        <w:rPr>
          <w:rFonts w:ascii="GHEA Grapalat" w:hAnsi="GHEA Grapalat"/>
          <w:b/>
          <w:bCs/>
          <w:i/>
          <w:color w:val="000000"/>
          <w:sz w:val="20"/>
          <w:szCs w:val="20"/>
        </w:rPr>
        <w:t>Медицинская Амбулатория</w:t>
      </w:r>
      <w:r w:rsidRPr="00EC56BA">
        <w:rPr>
          <w:rFonts w:ascii="GHEA Grapalat" w:hAnsi="GHEA Grapalat"/>
          <w:b/>
          <w:bCs/>
          <w:i/>
          <w:sz w:val="20"/>
          <w:szCs w:val="20"/>
          <w:lang w:val="af-ZA"/>
        </w:rPr>
        <w:t>&gt;&gt;</w:t>
      </w:r>
      <w:r w:rsidRPr="00EC56BA">
        <w:rPr>
          <w:rFonts w:ascii="GHEA Grapalat" w:hAnsi="GHEA Grapalat" w:cs="Arial"/>
          <w:b/>
          <w:i/>
          <w:sz w:val="20"/>
          <w:szCs w:val="20"/>
        </w:rPr>
        <w:t xml:space="preserve"> </w:t>
      </w:r>
      <w:r w:rsidR="005D15EA">
        <w:rPr>
          <w:rFonts w:ascii="GHEA Grapalat" w:hAnsi="GHEA Grapalat" w:cs="Arial"/>
          <w:b/>
          <w:i/>
          <w:sz w:val="20"/>
          <w:szCs w:val="20"/>
        </w:rPr>
        <w:t>О</w:t>
      </w:r>
      <w:r w:rsidRPr="00EC56BA">
        <w:rPr>
          <w:rFonts w:ascii="GHEA Grapalat" w:hAnsi="GHEA Grapalat" w:cs="Arial"/>
          <w:b/>
          <w:i/>
          <w:sz w:val="20"/>
          <w:szCs w:val="20"/>
        </w:rPr>
        <w:t>НКО</w:t>
      </w:r>
    </w:p>
    <w:p w:rsidR="00615B35" w:rsidRPr="00EC400D" w:rsidRDefault="00EC400D" w:rsidP="00B46D58">
      <w:pPr>
        <w:widowControl w:val="0"/>
        <w:tabs>
          <w:tab w:val="left" w:pos="5954"/>
        </w:tabs>
        <w:spacing w:after="160"/>
        <w:ind w:firstLine="567"/>
        <w:rPr>
          <w:rFonts w:ascii="GHEA Grapalat" w:hAnsi="GHEA Grapalat"/>
          <w:sz w:val="20"/>
          <w:szCs w:val="20"/>
        </w:rPr>
      </w:pPr>
      <w:r w:rsidRPr="00EC400D">
        <w:rPr>
          <w:rFonts w:ascii="GHEA Grapalat" w:hAnsi="GHEA Grapalat"/>
          <w:sz w:val="20"/>
          <w:szCs w:val="20"/>
        </w:rPr>
        <w:tab/>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C56BA" w:rsidRPr="00DB12E2">
        <w:rPr>
          <w:rFonts w:ascii="GHEA Grapalat" w:hAnsi="GHEA Grapalat"/>
          <w:b/>
        </w:rPr>
        <w:t>ЗАПРОС КОТИРОВОК</w:t>
      </w:r>
      <w:proofErr w:type="gramStart"/>
      <w:r w:rsidR="00EC56BA" w:rsidRPr="00DB12E2">
        <w:rPr>
          <w:rFonts w:ascii="GHEA Grapalat" w:hAnsi="GHEA Grapalat"/>
          <w:b/>
        </w:rPr>
        <w:t xml:space="preserve">  </w:t>
      </w:r>
      <w:r w:rsidRPr="009044F1">
        <w:rPr>
          <w:rFonts w:ascii="GHEA Grapalat" w:hAnsi="GHEA Grapalat"/>
          <w:b/>
        </w:rPr>
        <w:t>,</w:t>
      </w:r>
      <w:proofErr w:type="gramEnd"/>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C56BA" w:rsidRPr="00DB12E2">
        <w:rPr>
          <w:rFonts w:ascii="GHEA Grapalat" w:hAnsi="GHEA Grapalat"/>
          <w:b/>
        </w:rPr>
        <w:t xml:space="preserve">ЗАПРОС КОТИРОВОК  </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 </w:t>
      </w:r>
      <w:r w:rsidR="00EC56BA" w:rsidRPr="00DB12E2">
        <w:rPr>
          <w:rFonts w:ascii="GHEA Grapalat" w:hAnsi="GHEA Grapalat"/>
          <w:b/>
        </w:rPr>
        <w:t>ЗАПРОСЕ КОТИРОВОК</w:t>
      </w:r>
      <w:proofErr w:type="gramStart"/>
      <w:r w:rsidR="00EC56BA" w:rsidRPr="00DB12E2">
        <w:rPr>
          <w:rFonts w:ascii="GHEA Grapalat" w:hAnsi="GHEA Grapalat"/>
          <w:b/>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 xml:space="preserve"> проводимом под кодом </w:t>
      </w:r>
      <w:r w:rsidR="00CB7D61">
        <w:rPr>
          <w:rFonts w:ascii="GHEA Grapalat" w:hAnsi="GHEA Grapalat"/>
          <w:spacing w:val="-6"/>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D929FE" w:rsidRPr="00D929FE">
        <w:rPr>
          <w:rFonts w:ascii="GHEA Grapalat" w:hAnsi="GHEA Grapalat"/>
        </w:rPr>
        <w:t>2</w:t>
      </w:r>
      <w:r w:rsidR="00D90A66">
        <w:rPr>
          <w:rFonts w:ascii="GHEA Grapalat" w:hAnsi="GHEA Grapalat"/>
        </w:rPr>
        <w:t>/</w:t>
      </w:r>
      <w:r w:rsidR="00D929FE" w:rsidRPr="00D929FE">
        <w:rPr>
          <w:rFonts w:ascii="GHEA Grapalat" w:hAnsi="GHEA Grapalat"/>
        </w:rPr>
        <w:t>0</w:t>
      </w:r>
      <w:r w:rsidR="00D90A66">
        <w:rPr>
          <w:rFonts w:ascii="GHEA Grapalat" w:hAnsi="GHEA Grapalat"/>
        </w:rPr>
        <w:t>1</w:t>
      </w:r>
      <w:r w:rsidR="00D90A66"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C56BA">
      <w:pPr>
        <w:spacing w:after="160" w:line="360" w:lineRule="auto"/>
        <w:jc w:val="both"/>
        <w:rPr>
          <w:rFonts w:ascii="GHEA Grapalat" w:hAnsi="GHEA Grapalat"/>
        </w:rPr>
      </w:pPr>
      <w:r w:rsidRPr="009044F1">
        <w:rPr>
          <w:rFonts w:ascii="GHEA Grapalat" w:hAnsi="GHEA Grapalat"/>
        </w:rPr>
        <w:t>Адрес электронной почты секретаря оценочной комиссии"</w:t>
      </w:r>
      <w:r w:rsidR="00EC56BA" w:rsidRPr="00EC56BA">
        <w:rPr>
          <w:rFonts w:ascii="GHEA Grapalat" w:hAnsi="GHEA Grapalat"/>
          <w:sz w:val="20"/>
          <w:szCs w:val="20"/>
        </w:rPr>
        <w:t xml:space="preserve"> </w:t>
      </w:r>
      <w:r w:rsidR="00EC56BA" w:rsidRPr="00CC6F95">
        <w:rPr>
          <w:rFonts w:ascii="GHEA Grapalat" w:hAnsi="GHEA Grapalat"/>
          <w:sz w:val="20"/>
          <w:szCs w:val="20"/>
        </w:rPr>
        <w:t>Lilit.kocharyan.76@mail.ru</w:t>
      </w:r>
      <w:r w:rsidRPr="009044F1">
        <w:rPr>
          <w:rFonts w:ascii="GHEA Grapalat" w:hAnsi="GHEA Grapalat"/>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205D7B" w:rsidRPr="00205D7B">
        <w:rPr>
          <w:rFonts w:ascii="GHEA Grapalat" w:hAnsi="GHEA Grapalat"/>
          <w:b/>
          <w:spacing w:val="6"/>
          <w:sz w:val="24"/>
          <w:szCs w:val="24"/>
        </w:rPr>
        <w:t xml:space="preserve"> </w:t>
      </w:r>
      <w:r w:rsidR="00205D7B" w:rsidRPr="00EC56BA">
        <w:rPr>
          <w:rFonts w:ascii="GHEA Grapalat" w:hAnsi="GHEA Grapalat"/>
          <w:b/>
          <w:spacing w:val="6"/>
          <w:sz w:val="24"/>
          <w:szCs w:val="24"/>
        </w:rPr>
        <w:t>бесплатно</w:t>
      </w:r>
      <w:r w:rsidR="00205D7B" w:rsidRPr="00EC56BA">
        <w:rPr>
          <w:rStyle w:val="tlid-translation"/>
          <w:rFonts w:cs="Arial LatArm"/>
          <w:b/>
        </w:rPr>
        <w:t xml:space="preserve">, </w:t>
      </w:r>
      <w:r w:rsidR="00205D7B" w:rsidRPr="00EC56BA">
        <w:rPr>
          <w:rStyle w:val="tlid-translation"/>
          <w:rFonts w:ascii="GHEA Grapalat" w:hAnsi="GHEA Grapalat" w:cs="Arial LatArm"/>
          <w:b/>
          <w:sz w:val="24"/>
          <w:szCs w:val="24"/>
        </w:rPr>
        <w:t xml:space="preserve">50%, 30% </w:t>
      </w:r>
      <w:r w:rsidR="00205D7B" w:rsidRPr="00EC56BA">
        <w:rPr>
          <w:rFonts w:ascii="GHEA Grapalat" w:hAnsi="GHEA Grapalat"/>
          <w:b/>
          <w:spacing w:val="6"/>
        </w:rPr>
        <w:t>лекарства из аптеки</w:t>
      </w:r>
      <w:r w:rsidR="00205D7B" w:rsidRPr="00EC56BA">
        <w:rPr>
          <w:rFonts w:ascii="GHEA Grapalat" w:hAnsi="GHEA Grapalat"/>
          <w:b/>
        </w:rPr>
        <w:t xml:space="preserve"> </w:t>
      </w:r>
      <w:r w:rsidRPr="009044F1">
        <w:rPr>
          <w:rFonts w:ascii="GHEA Grapalat" w:hAnsi="GHEA Grapalat"/>
          <w:i w:val="0"/>
          <w:sz w:val="24"/>
          <w:szCs w:val="24"/>
        </w:rPr>
        <w:t xml:space="preserve">" (далее — также товар) для нужд </w:t>
      </w:r>
      <w:r w:rsidRPr="00A04D2B">
        <w:rPr>
          <w:rFonts w:ascii="GHEA Grapalat" w:hAnsi="GHEA Grapalat"/>
          <w:b/>
          <w:i w:val="0"/>
          <w:sz w:val="24"/>
          <w:szCs w:val="24"/>
        </w:rPr>
        <w:t>"</w:t>
      </w:r>
      <w:r w:rsidR="00205D7B" w:rsidRPr="00A04D2B">
        <w:rPr>
          <w:rFonts w:ascii="GHEA Grapalat" w:hAnsi="GHEA Grapalat"/>
          <w:b/>
          <w:bCs/>
        </w:rPr>
        <w:t xml:space="preserve"> </w:t>
      </w:r>
      <w:r w:rsidR="00CB7D61" w:rsidRPr="00CB7D61">
        <w:rPr>
          <w:rFonts w:ascii="GHEA Grapalat" w:hAnsi="GHEA Grapalat"/>
          <w:b/>
          <w:bCs/>
          <w:lang w:eastAsia="en-US" w:bidi="ar-SA"/>
        </w:rPr>
        <w:t>Гай</w:t>
      </w:r>
      <w:r w:rsidR="00CB7D61" w:rsidRPr="00CB7D61">
        <w:rPr>
          <w:rFonts w:ascii="GHEA Grapalat" w:hAnsi="GHEA Grapalat"/>
          <w:b/>
          <w:bCs/>
          <w:color w:val="000000"/>
          <w:lang w:eastAsia="en-US" w:bidi="ar-SA"/>
        </w:rPr>
        <w:t>ская</w:t>
      </w:r>
      <w:r w:rsidR="004529EB" w:rsidRPr="00CB7D61">
        <w:rPr>
          <w:rFonts w:ascii="GHEA Grapalat" w:hAnsi="GHEA Grapalat"/>
          <w:b/>
          <w:bCs/>
          <w:i w:val="0"/>
          <w:color w:val="000000"/>
          <w:lang w:eastAsia="en-US" w:bidi="ar-SA"/>
        </w:rPr>
        <w:t xml:space="preserve"> </w:t>
      </w:r>
      <w:r w:rsidR="00205D7B" w:rsidRPr="00205D7B">
        <w:rPr>
          <w:rFonts w:ascii="GHEA Grapalat" w:hAnsi="GHEA Grapalat"/>
          <w:b/>
          <w:bCs/>
        </w:rPr>
        <w:t>Медицинская Амбулатория</w:t>
      </w:r>
      <w:r w:rsidR="00205D7B" w:rsidRPr="00205D7B">
        <w:rPr>
          <w:rFonts w:ascii="GHEA Grapalat" w:hAnsi="GHEA Grapalat"/>
          <w:b/>
          <w:bCs/>
          <w:lang w:val="af-ZA"/>
        </w:rPr>
        <w:t>&gt;&gt;</w:t>
      </w:r>
      <w:r w:rsidR="00205D7B" w:rsidRPr="00205D7B">
        <w:rPr>
          <w:rFonts w:ascii="GHEA Grapalat" w:hAnsi="GHEA Grapalat" w:cs="Arial"/>
          <w:b/>
        </w:rPr>
        <w:t xml:space="preserve"> </w:t>
      </w:r>
      <w:r w:rsidR="004529EB">
        <w:rPr>
          <w:rFonts w:ascii="GHEA Grapalat" w:hAnsi="GHEA Grapalat" w:cs="Arial"/>
          <w:b/>
        </w:rPr>
        <w:t>О</w:t>
      </w:r>
      <w:r w:rsidR="00205D7B" w:rsidRPr="00205D7B">
        <w:rPr>
          <w:rFonts w:ascii="GHEA Grapalat" w:hAnsi="GHEA Grapalat" w:cs="Arial"/>
          <w:b/>
        </w:rPr>
        <w:t>НКО</w:t>
      </w:r>
      <w:r w:rsidR="00205D7B" w:rsidRPr="00205D7B">
        <w:rPr>
          <w:rFonts w:ascii="GHEA Grapalat" w:hAnsi="GHEA Grapalat"/>
        </w:rPr>
        <w:t xml:space="preserve"> </w:t>
      </w:r>
      <w:r w:rsidRPr="00205D7B">
        <w:rPr>
          <w:rFonts w:ascii="GHEA Grapalat" w:hAnsi="GHEA Grapalat"/>
          <w:i w:val="0"/>
          <w:sz w:val="24"/>
          <w:szCs w:val="24"/>
        </w:rPr>
        <w:t>", которые сгруппи</w:t>
      </w:r>
      <w:r w:rsidRPr="009044F1">
        <w:rPr>
          <w:rFonts w:ascii="GHEA Grapalat" w:hAnsi="GHEA Grapalat"/>
          <w:i w:val="0"/>
          <w:sz w:val="24"/>
          <w:szCs w:val="24"/>
        </w:rPr>
        <w:t xml:space="preserve">рованы в лоты </w:t>
      </w:r>
      <w:r w:rsidRPr="00C365A0">
        <w:rPr>
          <w:rFonts w:ascii="GHEA Grapalat" w:hAnsi="GHEA Grapalat"/>
          <w:i w:val="0"/>
          <w:sz w:val="24"/>
          <w:szCs w:val="24"/>
        </w:rPr>
        <w:t>"</w:t>
      </w:r>
      <w:r w:rsidR="004529EB">
        <w:rPr>
          <w:rFonts w:ascii="GHEA Grapalat" w:hAnsi="GHEA Grapalat"/>
          <w:i w:val="0"/>
          <w:sz w:val="24"/>
          <w:szCs w:val="24"/>
        </w:rPr>
        <w:t>1</w:t>
      </w:r>
      <w:r w:rsidR="009C70C8" w:rsidRPr="009C70C8">
        <w:rPr>
          <w:rFonts w:ascii="GHEA Grapalat" w:hAnsi="GHEA Grapalat"/>
          <w:i w:val="0"/>
          <w:sz w:val="24"/>
          <w:szCs w:val="24"/>
        </w:rPr>
        <w:t>88</w:t>
      </w:r>
      <w:r w:rsidRPr="00C365A0">
        <w:rPr>
          <w:rFonts w:ascii="GHEA Grapalat" w:hAnsi="GHEA Grapalat"/>
          <w:i w:val="0"/>
          <w:sz w:val="24"/>
          <w:szCs w:val="24"/>
        </w:rPr>
        <w:t xml:space="preserve"> </w:t>
      </w:r>
      <w:r w:rsidRPr="004529EB">
        <w:rPr>
          <w:rFonts w:ascii="GHEA Grapalat" w:hAnsi="GHEA Grapalat"/>
          <w:i w:val="0"/>
          <w:sz w:val="24"/>
          <w:szCs w:val="24"/>
        </w:rPr>
        <w:t>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w:t>
            </w:r>
          </w:p>
        </w:tc>
        <w:tc>
          <w:tcPr>
            <w:tcW w:w="7704" w:type="dxa"/>
            <w:vAlign w:val="center"/>
          </w:tcPr>
          <w:p w:rsidR="00A93EC7" w:rsidRPr="0057764A" w:rsidRDefault="00A93EC7" w:rsidP="00B92550">
            <w:pPr>
              <w:rPr>
                <w:rFonts w:ascii="Sylfaen" w:hAnsi="Sylfaen"/>
                <w:sz w:val="18"/>
                <w:szCs w:val="18"/>
              </w:rPr>
            </w:pPr>
            <w:r w:rsidRPr="00267592">
              <w:rPr>
                <w:rFonts w:ascii="Sylfaen" w:hAnsi="Sylfaen"/>
                <w:sz w:val="18"/>
                <w:szCs w:val="18"/>
              </w:rPr>
              <w:t>Толперизон</w:t>
            </w:r>
          </w:p>
        </w:tc>
      </w:tr>
      <w:tr w:rsidR="00A93EC7" w:rsidRPr="009044F1" w:rsidTr="00A852EA">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w:t>
            </w:r>
          </w:p>
        </w:tc>
        <w:tc>
          <w:tcPr>
            <w:tcW w:w="7704" w:type="dxa"/>
            <w:vAlign w:val="bottom"/>
          </w:tcPr>
          <w:p w:rsidR="00A93EC7" w:rsidRDefault="00A93EC7" w:rsidP="00B92550">
            <w:pPr>
              <w:jc w:val="center"/>
              <w:rPr>
                <w:rFonts w:ascii="Calibri" w:hAnsi="Calibri"/>
                <w:color w:val="000000"/>
                <w:sz w:val="22"/>
                <w:szCs w:val="22"/>
              </w:rPr>
            </w:pPr>
            <w:r>
              <w:rPr>
                <w:rFonts w:ascii="Calibri" w:hAnsi="Calibri"/>
                <w:color w:val="000000"/>
                <w:sz w:val="22"/>
                <w:szCs w:val="22"/>
              </w:rPr>
              <w:t xml:space="preserve">Соединение </w:t>
            </w:r>
            <w:proofErr w:type="gramStart"/>
            <w:r>
              <w:rPr>
                <w:rFonts w:ascii="Calibri" w:hAnsi="Calibri"/>
                <w:color w:val="000000"/>
                <w:sz w:val="22"/>
                <w:szCs w:val="22"/>
              </w:rPr>
              <w:t>содержавших</w:t>
            </w:r>
            <w:proofErr w:type="gramEnd"/>
            <w:r>
              <w:rPr>
                <w:rFonts w:ascii="Calibri" w:hAnsi="Calibri"/>
                <w:color w:val="000000"/>
                <w:sz w:val="22"/>
                <w:szCs w:val="22"/>
              </w:rPr>
              <w:t xml:space="preserve"> железа </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3</w:t>
            </w:r>
          </w:p>
        </w:tc>
        <w:tc>
          <w:tcPr>
            <w:tcW w:w="7704" w:type="dxa"/>
            <w:vAlign w:val="center"/>
          </w:tcPr>
          <w:p w:rsidR="00A93EC7" w:rsidRPr="0057764A" w:rsidRDefault="00A93EC7" w:rsidP="00B92550">
            <w:pPr>
              <w:rPr>
                <w:rFonts w:ascii="Sylfaen" w:hAnsi="Sylfaen"/>
                <w:sz w:val="18"/>
                <w:szCs w:val="18"/>
              </w:rPr>
            </w:pPr>
            <w:r w:rsidRPr="00856DA5">
              <w:rPr>
                <w:rFonts w:ascii="Sylfaen" w:hAnsi="Sylfaen"/>
                <w:sz w:val="18"/>
                <w:szCs w:val="18"/>
              </w:rPr>
              <w:t xml:space="preserve">Соединение </w:t>
            </w:r>
            <w:proofErr w:type="gramStart"/>
            <w:r w:rsidRPr="00856DA5">
              <w:rPr>
                <w:rFonts w:ascii="Sylfaen" w:hAnsi="Sylfaen"/>
                <w:sz w:val="18"/>
                <w:szCs w:val="18"/>
              </w:rPr>
              <w:t>содержавших</w:t>
            </w:r>
            <w:proofErr w:type="gramEnd"/>
            <w:r w:rsidRPr="00856DA5">
              <w:rPr>
                <w:rFonts w:ascii="Sylfaen" w:hAnsi="Sylfaen"/>
                <w:sz w:val="18"/>
                <w:szCs w:val="18"/>
              </w:rPr>
              <w:t xml:space="preserve"> железа</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4</w:t>
            </w:r>
          </w:p>
        </w:tc>
        <w:tc>
          <w:tcPr>
            <w:tcW w:w="7704" w:type="dxa"/>
            <w:vAlign w:val="center"/>
          </w:tcPr>
          <w:p w:rsidR="00A93EC7" w:rsidRPr="0057764A" w:rsidRDefault="00A93EC7" w:rsidP="00B92550">
            <w:pPr>
              <w:rPr>
                <w:rFonts w:ascii="Sylfaen" w:hAnsi="Sylfaen"/>
                <w:sz w:val="18"/>
                <w:szCs w:val="18"/>
              </w:rPr>
            </w:pPr>
            <w:r w:rsidRPr="00267592">
              <w:rPr>
                <w:rFonts w:ascii="Sylfaen" w:hAnsi="Sylfaen"/>
                <w:sz w:val="18"/>
                <w:szCs w:val="18"/>
              </w:rPr>
              <w:t>азитромицин</w:t>
            </w:r>
          </w:p>
        </w:tc>
      </w:tr>
      <w:tr w:rsidR="00A93EC7" w:rsidRPr="009044F1" w:rsidTr="00A852EA">
        <w:trPr>
          <w:jc w:val="center"/>
        </w:trPr>
        <w:tc>
          <w:tcPr>
            <w:tcW w:w="1530" w:type="dxa"/>
          </w:tcPr>
          <w:p w:rsidR="00A93EC7" w:rsidRPr="0057764A" w:rsidRDefault="00A93EC7" w:rsidP="006E16B3">
            <w:pPr>
              <w:rPr>
                <w:sz w:val="18"/>
                <w:szCs w:val="18"/>
              </w:rPr>
            </w:pPr>
            <w:r w:rsidRPr="0057764A">
              <w:rPr>
                <w:sz w:val="18"/>
                <w:szCs w:val="18"/>
              </w:rPr>
              <w:t>5</w:t>
            </w:r>
          </w:p>
        </w:tc>
        <w:tc>
          <w:tcPr>
            <w:tcW w:w="7704" w:type="dxa"/>
          </w:tcPr>
          <w:p w:rsidR="00A93EC7" w:rsidRDefault="00A93EC7" w:rsidP="00B92550">
            <w:r w:rsidRPr="004E539A">
              <w:t>азитромицин</w:t>
            </w:r>
          </w:p>
        </w:tc>
      </w:tr>
      <w:tr w:rsidR="00A93EC7" w:rsidRPr="009044F1" w:rsidTr="00A852EA">
        <w:trPr>
          <w:jc w:val="center"/>
        </w:trPr>
        <w:tc>
          <w:tcPr>
            <w:tcW w:w="1530" w:type="dxa"/>
          </w:tcPr>
          <w:p w:rsidR="00A93EC7" w:rsidRPr="0057764A" w:rsidRDefault="00A93EC7" w:rsidP="006E16B3">
            <w:pPr>
              <w:rPr>
                <w:sz w:val="18"/>
                <w:szCs w:val="18"/>
              </w:rPr>
            </w:pPr>
            <w:r w:rsidRPr="0057764A">
              <w:rPr>
                <w:sz w:val="18"/>
                <w:szCs w:val="18"/>
              </w:rPr>
              <w:t>6</w:t>
            </w:r>
          </w:p>
        </w:tc>
        <w:tc>
          <w:tcPr>
            <w:tcW w:w="7704" w:type="dxa"/>
          </w:tcPr>
          <w:p w:rsidR="00A93EC7" w:rsidRDefault="00A93EC7" w:rsidP="00B92550">
            <w:r w:rsidRPr="00993829">
              <w:rPr>
                <w:rFonts w:ascii="GHEA Grapalat" w:hAnsi="GHEA Grapalat"/>
                <w:sz w:val="16"/>
                <w:szCs w:val="16"/>
              </w:rPr>
              <w:t xml:space="preserve">Варфарин </w:t>
            </w:r>
          </w:p>
        </w:tc>
      </w:tr>
      <w:tr w:rsidR="00A93EC7" w:rsidRPr="009044F1" w:rsidTr="00A852EA">
        <w:trPr>
          <w:jc w:val="center"/>
        </w:trPr>
        <w:tc>
          <w:tcPr>
            <w:tcW w:w="1530" w:type="dxa"/>
            <w:vAlign w:val="center"/>
          </w:tcPr>
          <w:p w:rsidR="00A93EC7" w:rsidRPr="0057764A" w:rsidRDefault="00A93EC7" w:rsidP="006E16B3">
            <w:pPr>
              <w:rPr>
                <w:rFonts w:ascii="Sylfaen" w:hAnsi="Sylfaen"/>
                <w:sz w:val="18"/>
                <w:szCs w:val="18"/>
                <w:lang w:val="hy-AM"/>
              </w:rPr>
            </w:pPr>
            <w:r w:rsidRPr="0057764A">
              <w:rPr>
                <w:rFonts w:ascii="Sylfaen" w:hAnsi="Sylfaen"/>
                <w:sz w:val="18"/>
                <w:szCs w:val="18"/>
                <w:lang w:val="hy-AM"/>
              </w:rPr>
              <w:t>7</w:t>
            </w:r>
          </w:p>
        </w:tc>
        <w:tc>
          <w:tcPr>
            <w:tcW w:w="7704" w:type="dxa"/>
          </w:tcPr>
          <w:p w:rsidR="00A93EC7" w:rsidRDefault="00A93EC7" w:rsidP="00B92550">
            <w:r w:rsidRPr="00993829">
              <w:rPr>
                <w:rFonts w:ascii="GHEA Grapalat" w:hAnsi="GHEA Grapalat"/>
                <w:sz w:val="16"/>
                <w:szCs w:val="16"/>
              </w:rPr>
              <w:t xml:space="preserve">Варфарин </w:t>
            </w:r>
          </w:p>
        </w:tc>
      </w:tr>
      <w:tr w:rsidR="00A93EC7" w:rsidRPr="009044F1" w:rsidTr="00335926">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8</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Перметрин</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9</w:t>
            </w:r>
          </w:p>
        </w:tc>
        <w:tc>
          <w:tcPr>
            <w:tcW w:w="7704" w:type="dxa"/>
            <w:vAlign w:val="center"/>
          </w:tcPr>
          <w:p w:rsidR="00A93EC7" w:rsidRPr="00FB102B" w:rsidRDefault="00A93EC7" w:rsidP="00B92550">
            <w:pPr>
              <w:rPr>
                <w:rFonts w:ascii="Sylfaen" w:hAnsi="Sylfaen"/>
                <w:sz w:val="18"/>
                <w:szCs w:val="18"/>
              </w:rPr>
            </w:pPr>
            <w:r w:rsidRPr="00FB102B">
              <w:rPr>
                <w:rFonts w:ascii="Sylfaen" w:hAnsi="Sylfaen"/>
                <w:sz w:val="18"/>
                <w:szCs w:val="18"/>
              </w:rPr>
              <w:t>Офлоксацин</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10</w:t>
            </w:r>
          </w:p>
        </w:tc>
        <w:tc>
          <w:tcPr>
            <w:tcW w:w="7704" w:type="dxa"/>
            <w:vAlign w:val="center"/>
          </w:tcPr>
          <w:p w:rsidR="00A93EC7" w:rsidRPr="0057764A" w:rsidRDefault="00A93EC7" w:rsidP="00B92550">
            <w:pPr>
              <w:rPr>
                <w:rFonts w:ascii="Sylfaen" w:hAnsi="Sylfaen"/>
                <w:sz w:val="18"/>
                <w:szCs w:val="18"/>
              </w:rPr>
            </w:pPr>
            <w:r w:rsidRPr="00FB102B">
              <w:rPr>
                <w:rFonts w:ascii="Sylfaen" w:hAnsi="Sylfaen"/>
                <w:sz w:val="18"/>
                <w:szCs w:val="18"/>
              </w:rPr>
              <w:t xml:space="preserve">Активированный уголь, </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11</w:t>
            </w:r>
          </w:p>
        </w:tc>
        <w:tc>
          <w:tcPr>
            <w:tcW w:w="7704" w:type="dxa"/>
            <w:vAlign w:val="center"/>
          </w:tcPr>
          <w:p w:rsidR="00A93EC7" w:rsidRPr="0057764A" w:rsidRDefault="00A93EC7" w:rsidP="00B92550">
            <w:pPr>
              <w:rPr>
                <w:rFonts w:ascii="Sylfaen" w:hAnsi="Sylfaen"/>
                <w:sz w:val="18"/>
                <w:szCs w:val="18"/>
              </w:rPr>
            </w:pPr>
            <w:r w:rsidRPr="0025735C">
              <w:rPr>
                <w:rFonts w:ascii="Sylfaen" w:hAnsi="Sylfaen"/>
                <w:sz w:val="18"/>
                <w:szCs w:val="18"/>
              </w:rPr>
              <w:t xml:space="preserve">Пиридоксин </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12</w:t>
            </w:r>
          </w:p>
        </w:tc>
        <w:tc>
          <w:tcPr>
            <w:tcW w:w="7704" w:type="dxa"/>
            <w:vAlign w:val="center"/>
          </w:tcPr>
          <w:p w:rsidR="00A93EC7" w:rsidRPr="0057764A" w:rsidRDefault="00A93EC7" w:rsidP="00B92550">
            <w:pPr>
              <w:rPr>
                <w:rFonts w:ascii="Sylfaen" w:hAnsi="Sylfaen"/>
                <w:sz w:val="18"/>
                <w:szCs w:val="18"/>
              </w:rPr>
            </w:pPr>
            <w:r w:rsidRPr="00685DDF">
              <w:rPr>
                <w:rFonts w:ascii="Sylfaen" w:hAnsi="Sylfaen" w:cs="Helvetica"/>
                <w:color w:val="333333"/>
                <w:sz w:val="20"/>
                <w:szCs w:val="20"/>
                <w:shd w:val="clear" w:color="auto" w:fill="FFFFFF"/>
                <w:lang w:val="hy-AM"/>
              </w:rPr>
              <w:t>Сальбутамол</w:t>
            </w:r>
          </w:p>
        </w:tc>
      </w:tr>
      <w:tr w:rsidR="00A93EC7" w:rsidRPr="009044F1" w:rsidTr="00335926">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13</w:t>
            </w:r>
          </w:p>
        </w:tc>
        <w:tc>
          <w:tcPr>
            <w:tcW w:w="7704" w:type="dxa"/>
          </w:tcPr>
          <w:p w:rsidR="00A93EC7" w:rsidRDefault="00A93EC7" w:rsidP="00B92550">
            <w:r w:rsidRPr="00F91AAB">
              <w:rPr>
                <w:rFonts w:ascii="GHEA Grapalat" w:hAnsi="GHEA Grapalat"/>
                <w:sz w:val="16"/>
                <w:szCs w:val="16"/>
              </w:rPr>
              <w:t>Аминофиллин</w:t>
            </w:r>
          </w:p>
        </w:tc>
      </w:tr>
      <w:tr w:rsidR="00A93EC7" w:rsidRPr="009044F1" w:rsidTr="00A852EA">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14</w:t>
            </w:r>
          </w:p>
        </w:tc>
        <w:tc>
          <w:tcPr>
            <w:tcW w:w="7704" w:type="dxa"/>
          </w:tcPr>
          <w:p w:rsidR="00A93EC7" w:rsidRDefault="00A93EC7" w:rsidP="00B92550">
            <w:r w:rsidRPr="00F91AAB">
              <w:rPr>
                <w:rFonts w:ascii="GHEA Grapalat" w:hAnsi="GHEA Grapalat"/>
                <w:sz w:val="16"/>
                <w:szCs w:val="16"/>
              </w:rPr>
              <w:t>Аминофиллин</w:t>
            </w:r>
          </w:p>
        </w:tc>
      </w:tr>
      <w:tr w:rsidR="00A93EC7" w:rsidRPr="009044F1" w:rsidTr="00335926">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15</w:t>
            </w:r>
          </w:p>
        </w:tc>
        <w:tc>
          <w:tcPr>
            <w:tcW w:w="7704" w:type="dxa"/>
            <w:vAlign w:val="center"/>
          </w:tcPr>
          <w:p w:rsidR="00A93EC7" w:rsidRPr="0057764A" w:rsidRDefault="00A93EC7" w:rsidP="00B92550">
            <w:pPr>
              <w:rPr>
                <w:rFonts w:ascii="Sylfaen" w:hAnsi="Sylfaen"/>
                <w:sz w:val="18"/>
                <w:szCs w:val="18"/>
              </w:rPr>
            </w:pPr>
            <w:r w:rsidRPr="0025735C">
              <w:rPr>
                <w:rFonts w:ascii="Sylfaen" w:hAnsi="Sylfaen"/>
                <w:sz w:val="18"/>
                <w:szCs w:val="18"/>
              </w:rPr>
              <w:t>Водорастворимые соли для внутреннего потребления</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16</w:t>
            </w:r>
          </w:p>
        </w:tc>
        <w:tc>
          <w:tcPr>
            <w:tcW w:w="7704" w:type="dxa"/>
            <w:vAlign w:val="center"/>
          </w:tcPr>
          <w:p w:rsidR="00A93EC7" w:rsidRPr="0057764A" w:rsidRDefault="00A93EC7" w:rsidP="00B92550">
            <w:pPr>
              <w:rPr>
                <w:rFonts w:ascii="Sylfaen" w:hAnsi="Sylfaen"/>
                <w:sz w:val="18"/>
                <w:szCs w:val="18"/>
              </w:rPr>
            </w:pPr>
            <w:r w:rsidRPr="00780673">
              <w:rPr>
                <w:rFonts w:ascii="Sylfaen" w:hAnsi="Sylfaen"/>
                <w:sz w:val="18"/>
                <w:szCs w:val="18"/>
              </w:rPr>
              <w:t>тиамин</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17</w:t>
            </w:r>
          </w:p>
        </w:tc>
        <w:tc>
          <w:tcPr>
            <w:tcW w:w="7704" w:type="dxa"/>
            <w:vAlign w:val="center"/>
          </w:tcPr>
          <w:p w:rsidR="00A93EC7" w:rsidRPr="0057764A" w:rsidRDefault="00A93EC7" w:rsidP="00B92550">
            <w:pPr>
              <w:rPr>
                <w:rFonts w:ascii="Sylfaen" w:hAnsi="Sylfaen"/>
                <w:sz w:val="18"/>
                <w:szCs w:val="18"/>
              </w:rPr>
            </w:pPr>
            <w:r w:rsidRPr="00780673">
              <w:rPr>
                <w:rFonts w:ascii="Sylfaen" w:hAnsi="Sylfaen"/>
                <w:sz w:val="18"/>
                <w:szCs w:val="18"/>
              </w:rPr>
              <w:t>ципрофлоксацин</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18</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ксилометазолин</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19</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Амиодарон</w:t>
            </w:r>
          </w:p>
        </w:tc>
      </w:tr>
      <w:tr w:rsidR="00A93EC7" w:rsidRPr="009044F1" w:rsidTr="00335926">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20</w:t>
            </w:r>
          </w:p>
        </w:tc>
        <w:tc>
          <w:tcPr>
            <w:tcW w:w="7704" w:type="dxa"/>
          </w:tcPr>
          <w:p w:rsidR="00A93EC7" w:rsidRDefault="00A93EC7" w:rsidP="00B92550">
            <w:r w:rsidRPr="00403D53">
              <w:rPr>
                <w:rFonts w:ascii="GHEA Grapalat" w:hAnsi="GHEA Grapalat"/>
                <w:sz w:val="16"/>
                <w:szCs w:val="16"/>
              </w:rPr>
              <w:t>Амлодипин</w:t>
            </w:r>
          </w:p>
        </w:tc>
      </w:tr>
      <w:tr w:rsidR="00A93EC7" w:rsidRPr="009044F1" w:rsidTr="00A852EA">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21</w:t>
            </w:r>
          </w:p>
        </w:tc>
        <w:tc>
          <w:tcPr>
            <w:tcW w:w="7704" w:type="dxa"/>
          </w:tcPr>
          <w:p w:rsidR="00A93EC7" w:rsidRDefault="00A93EC7" w:rsidP="00B92550">
            <w:r w:rsidRPr="00403D53">
              <w:rPr>
                <w:rFonts w:ascii="GHEA Grapalat" w:hAnsi="GHEA Grapalat"/>
                <w:sz w:val="16"/>
                <w:szCs w:val="16"/>
              </w:rPr>
              <w:t>Амлодипин</w:t>
            </w:r>
          </w:p>
        </w:tc>
      </w:tr>
      <w:tr w:rsidR="00A93EC7" w:rsidRPr="009044F1" w:rsidTr="00335926">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22</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ампицилин</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23</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ампицилин</w:t>
            </w:r>
          </w:p>
        </w:tc>
      </w:tr>
      <w:tr w:rsidR="00A93EC7" w:rsidRPr="009044F1" w:rsidTr="004E0B7B">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24</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Амоксициллин</w:t>
            </w:r>
          </w:p>
        </w:tc>
      </w:tr>
      <w:tr w:rsidR="00A93EC7" w:rsidRPr="009044F1" w:rsidTr="00335926">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25</w:t>
            </w:r>
          </w:p>
        </w:tc>
        <w:tc>
          <w:tcPr>
            <w:tcW w:w="7704" w:type="dxa"/>
          </w:tcPr>
          <w:p w:rsidR="00A93EC7" w:rsidRDefault="00A93EC7" w:rsidP="00B92550">
            <w:r w:rsidRPr="007B1BD2">
              <w:rPr>
                <w:rFonts w:ascii="GHEA Grapalat" w:hAnsi="GHEA Grapalat"/>
                <w:sz w:val="16"/>
                <w:szCs w:val="16"/>
              </w:rPr>
              <w:t>Амоксициллин</w:t>
            </w:r>
          </w:p>
        </w:tc>
      </w:tr>
      <w:tr w:rsidR="00A93EC7" w:rsidRPr="009044F1" w:rsidTr="00A852EA">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26</w:t>
            </w:r>
          </w:p>
        </w:tc>
        <w:tc>
          <w:tcPr>
            <w:tcW w:w="7704" w:type="dxa"/>
          </w:tcPr>
          <w:p w:rsidR="00A93EC7" w:rsidRDefault="00A93EC7" w:rsidP="00B92550">
            <w:r w:rsidRPr="007B1BD2">
              <w:rPr>
                <w:rFonts w:ascii="GHEA Grapalat" w:hAnsi="GHEA Grapalat"/>
                <w:sz w:val="16"/>
                <w:szCs w:val="16"/>
              </w:rPr>
              <w:t>Амоксициллин</w:t>
            </w:r>
          </w:p>
        </w:tc>
      </w:tr>
      <w:tr w:rsidR="00A93EC7" w:rsidRPr="009044F1" w:rsidTr="00A852EA">
        <w:trPr>
          <w:jc w:val="center"/>
        </w:trPr>
        <w:tc>
          <w:tcPr>
            <w:tcW w:w="1530" w:type="dxa"/>
            <w:vAlign w:val="center"/>
          </w:tcPr>
          <w:p w:rsidR="00A93EC7" w:rsidRPr="0057764A" w:rsidRDefault="00A93EC7" w:rsidP="006E16B3">
            <w:pPr>
              <w:rPr>
                <w:rFonts w:ascii="Sylfaen" w:hAnsi="Sylfaen"/>
                <w:sz w:val="18"/>
                <w:szCs w:val="18"/>
              </w:rPr>
            </w:pPr>
            <w:r w:rsidRPr="0057764A">
              <w:rPr>
                <w:rFonts w:ascii="Sylfaen" w:hAnsi="Sylfaen"/>
                <w:sz w:val="18"/>
                <w:szCs w:val="18"/>
              </w:rPr>
              <w:t>27</w:t>
            </w:r>
          </w:p>
        </w:tc>
        <w:tc>
          <w:tcPr>
            <w:tcW w:w="7704" w:type="dxa"/>
          </w:tcPr>
          <w:p w:rsidR="00A93EC7" w:rsidRDefault="00A93EC7" w:rsidP="00B92550">
            <w:r w:rsidRPr="007B1BD2">
              <w:rPr>
                <w:rFonts w:ascii="GHEA Grapalat" w:hAnsi="GHEA Grapalat"/>
                <w:sz w:val="16"/>
                <w:szCs w:val="16"/>
              </w:rPr>
              <w:t>Амоксициллин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28</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Амоксициллин, клавулановая кислота</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29</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Амоксициллин, клавулановая кислота</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30</w:t>
            </w:r>
          </w:p>
        </w:tc>
        <w:tc>
          <w:tcPr>
            <w:tcW w:w="7704" w:type="dxa"/>
            <w:vAlign w:val="center"/>
          </w:tcPr>
          <w:p w:rsidR="00A93EC7" w:rsidRPr="00335926" w:rsidRDefault="00A93EC7" w:rsidP="00B92550">
            <w:pPr>
              <w:rPr>
                <w:rFonts w:ascii="Sylfaen" w:hAnsi="Sylfaen"/>
                <w:sz w:val="18"/>
                <w:szCs w:val="18"/>
              </w:rPr>
            </w:pPr>
            <w:r w:rsidRPr="00335926">
              <w:rPr>
                <w:rFonts w:ascii="GHEA Grapalat" w:hAnsi="GHEA Grapalat"/>
                <w:sz w:val="16"/>
                <w:szCs w:val="16"/>
              </w:rPr>
              <w:t>Амоксициллин, клавулановая кислота</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31</w:t>
            </w:r>
          </w:p>
        </w:tc>
        <w:tc>
          <w:tcPr>
            <w:tcW w:w="7704" w:type="dxa"/>
          </w:tcPr>
          <w:p w:rsidR="00A93EC7" w:rsidRDefault="00A93EC7" w:rsidP="00B92550">
            <w:r w:rsidRPr="00F70671">
              <w:rPr>
                <w:rFonts w:ascii="GHEA Grapalat" w:hAnsi="GHEA Grapalat"/>
                <w:sz w:val="16"/>
                <w:szCs w:val="16"/>
              </w:rPr>
              <w:t xml:space="preserve">Аторвастатин </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32</w:t>
            </w:r>
          </w:p>
        </w:tc>
        <w:tc>
          <w:tcPr>
            <w:tcW w:w="7704" w:type="dxa"/>
          </w:tcPr>
          <w:p w:rsidR="00A93EC7" w:rsidRDefault="00A93EC7" w:rsidP="00B92550">
            <w:r w:rsidRPr="00F70671">
              <w:rPr>
                <w:rFonts w:ascii="GHEA Grapalat" w:hAnsi="GHEA Grapalat"/>
                <w:sz w:val="16"/>
                <w:szCs w:val="16"/>
              </w:rPr>
              <w:t xml:space="preserve">Аторвастатин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33</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амитриптилин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34</w:t>
            </w:r>
          </w:p>
        </w:tc>
        <w:tc>
          <w:tcPr>
            <w:tcW w:w="7704" w:type="dxa"/>
            <w:vAlign w:val="center"/>
          </w:tcPr>
          <w:p w:rsidR="00A93EC7" w:rsidRPr="0057764A" w:rsidRDefault="00A93EC7" w:rsidP="00B92550">
            <w:pPr>
              <w:rPr>
                <w:rFonts w:ascii="Sylfaen" w:hAnsi="Sylfaen"/>
                <w:sz w:val="18"/>
                <w:szCs w:val="18"/>
              </w:rPr>
            </w:pPr>
            <w:r w:rsidRPr="006C4A45">
              <w:rPr>
                <w:rFonts w:ascii="Sylfaen" w:hAnsi="Sylfaen"/>
                <w:sz w:val="18"/>
                <w:szCs w:val="18"/>
              </w:rPr>
              <w:t>Ацикловир</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35</w:t>
            </w:r>
          </w:p>
        </w:tc>
        <w:tc>
          <w:tcPr>
            <w:tcW w:w="7704" w:type="dxa"/>
          </w:tcPr>
          <w:p w:rsidR="00A93EC7" w:rsidRDefault="00A93EC7" w:rsidP="00B92550">
            <w:r w:rsidRPr="00B73F74">
              <w:t>Ацикловир</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36</w:t>
            </w:r>
          </w:p>
        </w:tc>
        <w:tc>
          <w:tcPr>
            <w:tcW w:w="7704" w:type="dxa"/>
          </w:tcPr>
          <w:p w:rsidR="00A93EC7" w:rsidRDefault="00A93EC7" w:rsidP="00B92550">
            <w:r w:rsidRPr="00B73F74">
              <w:t>Ацикловир</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37</w:t>
            </w:r>
          </w:p>
        </w:tc>
        <w:tc>
          <w:tcPr>
            <w:tcW w:w="7704" w:type="dxa"/>
            <w:vAlign w:val="center"/>
          </w:tcPr>
          <w:p w:rsidR="00A93EC7" w:rsidRPr="0057764A" w:rsidRDefault="00A93EC7" w:rsidP="00B92550">
            <w:pPr>
              <w:rPr>
                <w:rFonts w:ascii="Sylfaen" w:hAnsi="Sylfaen"/>
                <w:sz w:val="18"/>
                <w:szCs w:val="18"/>
              </w:rPr>
            </w:pPr>
            <w:r w:rsidRPr="006C4A45">
              <w:rPr>
                <w:rFonts w:ascii="Sylfaen" w:hAnsi="Sylfaen"/>
                <w:sz w:val="18"/>
                <w:szCs w:val="18"/>
              </w:rPr>
              <w:t>Бензилбензоат</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38</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Бетаметазон</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39</w:t>
            </w:r>
          </w:p>
        </w:tc>
        <w:tc>
          <w:tcPr>
            <w:tcW w:w="7704" w:type="dxa"/>
          </w:tcPr>
          <w:p w:rsidR="00A93EC7" w:rsidRDefault="00A93EC7" w:rsidP="00B92550">
            <w:r w:rsidRPr="008153C1">
              <w:rPr>
                <w:rFonts w:ascii="GHEA Grapalat" w:hAnsi="GHEA Grapalat"/>
                <w:sz w:val="16"/>
                <w:szCs w:val="16"/>
              </w:rPr>
              <w:t>Бисопролол</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40</w:t>
            </w:r>
          </w:p>
        </w:tc>
        <w:tc>
          <w:tcPr>
            <w:tcW w:w="7704" w:type="dxa"/>
          </w:tcPr>
          <w:p w:rsidR="00A93EC7" w:rsidRDefault="00A93EC7" w:rsidP="00B92550">
            <w:r w:rsidRPr="008153C1">
              <w:rPr>
                <w:rFonts w:ascii="GHEA Grapalat" w:hAnsi="GHEA Grapalat"/>
                <w:sz w:val="16"/>
                <w:szCs w:val="16"/>
              </w:rPr>
              <w:t>Бисопролол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41</w:t>
            </w:r>
          </w:p>
        </w:tc>
        <w:tc>
          <w:tcPr>
            <w:tcW w:w="7704" w:type="dxa"/>
          </w:tcPr>
          <w:p w:rsidR="00A93EC7" w:rsidRDefault="00A93EC7" w:rsidP="00B92550">
            <w:r w:rsidRPr="008732F3">
              <w:rPr>
                <w:rFonts w:ascii="GHEA Grapalat" w:hAnsi="GHEA Grapalat"/>
                <w:color w:val="000000"/>
                <w:sz w:val="18"/>
                <w:szCs w:val="18"/>
              </w:rPr>
              <w:t>Бетагистин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42</w:t>
            </w:r>
          </w:p>
        </w:tc>
        <w:tc>
          <w:tcPr>
            <w:tcW w:w="7704" w:type="dxa"/>
            <w:vAlign w:val="center"/>
          </w:tcPr>
          <w:p w:rsidR="00A93EC7" w:rsidRPr="0057764A" w:rsidRDefault="00A93EC7" w:rsidP="00B92550">
            <w:pPr>
              <w:rPr>
                <w:rFonts w:ascii="Sylfaen" w:hAnsi="Sylfaen"/>
                <w:sz w:val="18"/>
                <w:szCs w:val="18"/>
              </w:rPr>
            </w:pPr>
            <w:r w:rsidRPr="00A16C47">
              <w:rPr>
                <w:rFonts w:ascii="Sylfaen" w:hAnsi="Sylfaen"/>
                <w:sz w:val="18"/>
                <w:szCs w:val="18"/>
              </w:rPr>
              <w:t xml:space="preserve">Доксициклин </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43</w:t>
            </w:r>
          </w:p>
        </w:tc>
        <w:tc>
          <w:tcPr>
            <w:tcW w:w="7704" w:type="dxa"/>
          </w:tcPr>
          <w:p w:rsidR="00A93EC7" w:rsidRDefault="00A93EC7" w:rsidP="00B92550">
            <w:r w:rsidRPr="00987BD7">
              <w:rPr>
                <w:rFonts w:ascii="GHEA Grapalat" w:hAnsi="GHEA Grapalat"/>
                <w:sz w:val="16"/>
                <w:szCs w:val="16"/>
              </w:rPr>
              <w:t>Дексаметазон</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44</w:t>
            </w:r>
          </w:p>
        </w:tc>
        <w:tc>
          <w:tcPr>
            <w:tcW w:w="7704" w:type="dxa"/>
          </w:tcPr>
          <w:p w:rsidR="00A93EC7" w:rsidRDefault="00A93EC7" w:rsidP="00B92550">
            <w:r w:rsidRPr="00987BD7">
              <w:rPr>
                <w:rFonts w:ascii="GHEA Grapalat" w:hAnsi="GHEA Grapalat"/>
                <w:sz w:val="16"/>
                <w:szCs w:val="16"/>
              </w:rPr>
              <w:t>Дексаметазон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lastRenderedPageBreak/>
              <w:t>45</w:t>
            </w:r>
          </w:p>
        </w:tc>
        <w:tc>
          <w:tcPr>
            <w:tcW w:w="7704" w:type="dxa"/>
            <w:vAlign w:val="center"/>
          </w:tcPr>
          <w:p w:rsidR="00A93EC7" w:rsidRPr="00415AFC" w:rsidRDefault="00A93EC7" w:rsidP="00B92550">
            <w:pPr>
              <w:rPr>
                <w:rFonts w:ascii="Sylfaen" w:hAnsi="Sylfaen"/>
                <w:sz w:val="18"/>
                <w:szCs w:val="18"/>
                <w:highlight w:val="cyan"/>
              </w:rPr>
            </w:pPr>
            <w:r>
              <w:rPr>
                <w:rFonts w:ascii="Sylfaen" w:hAnsi="Sylfaen"/>
                <w:sz w:val="18"/>
                <w:szCs w:val="18"/>
                <w:highlight w:val="cyan"/>
              </w:rPr>
              <w:t>диазепам</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46</w:t>
            </w:r>
          </w:p>
        </w:tc>
        <w:tc>
          <w:tcPr>
            <w:tcW w:w="7704" w:type="dxa"/>
          </w:tcPr>
          <w:p w:rsidR="00A93EC7" w:rsidRDefault="00A93EC7" w:rsidP="00B92550">
            <w:r w:rsidRPr="003928B4">
              <w:rPr>
                <w:rFonts w:ascii="Sylfaen" w:hAnsi="Sylfaen"/>
                <w:sz w:val="18"/>
                <w:szCs w:val="18"/>
                <w:highlight w:val="cyan"/>
              </w:rPr>
              <w:t>диазепам</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47</w:t>
            </w:r>
          </w:p>
        </w:tc>
        <w:tc>
          <w:tcPr>
            <w:tcW w:w="7704" w:type="dxa"/>
          </w:tcPr>
          <w:p w:rsidR="00A93EC7" w:rsidRDefault="00A93EC7" w:rsidP="00B92550">
            <w:r w:rsidRPr="003928B4">
              <w:rPr>
                <w:rFonts w:ascii="Sylfaen" w:hAnsi="Sylfaen"/>
                <w:sz w:val="18"/>
                <w:szCs w:val="18"/>
                <w:highlight w:val="cyan"/>
              </w:rPr>
              <w:t>диазепам</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48</w:t>
            </w:r>
          </w:p>
        </w:tc>
        <w:tc>
          <w:tcPr>
            <w:tcW w:w="7704" w:type="dxa"/>
          </w:tcPr>
          <w:p w:rsidR="00A93EC7" w:rsidRDefault="00A93EC7" w:rsidP="00B92550">
            <w:r w:rsidRPr="004A3500">
              <w:rPr>
                <w:rFonts w:ascii="GHEA Grapalat" w:hAnsi="GHEA Grapalat"/>
                <w:color w:val="000000"/>
                <w:sz w:val="16"/>
                <w:szCs w:val="16"/>
              </w:rPr>
              <w:t>Дигоксин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49</w:t>
            </w:r>
          </w:p>
        </w:tc>
        <w:tc>
          <w:tcPr>
            <w:tcW w:w="7704" w:type="dxa"/>
          </w:tcPr>
          <w:p w:rsidR="00A93EC7" w:rsidRDefault="00A93EC7" w:rsidP="00B92550">
            <w:r w:rsidRPr="00661B10">
              <w:rPr>
                <w:rFonts w:ascii="GHEA Grapalat" w:hAnsi="GHEA Grapalat"/>
                <w:sz w:val="16"/>
                <w:szCs w:val="16"/>
              </w:rPr>
              <w:t>Диклофенак</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50</w:t>
            </w:r>
          </w:p>
        </w:tc>
        <w:tc>
          <w:tcPr>
            <w:tcW w:w="7704" w:type="dxa"/>
          </w:tcPr>
          <w:p w:rsidR="00A93EC7" w:rsidRDefault="00A93EC7" w:rsidP="00B92550">
            <w:r w:rsidRPr="00661B10">
              <w:rPr>
                <w:rFonts w:ascii="GHEA Grapalat" w:hAnsi="GHEA Grapalat"/>
                <w:sz w:val="16"/>
                <w:szCs w:val="16"/>
              </w:rPr>
              <w:t>Диклофенак</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51</w:t>
            </w:r>
          </w:p>
        </w:tc>
        <w:tc>
          <w:tcPr>
            <w:tcW w:w="7704" w:type="dxa"/>
          </w:tcPr>
          <w:p w:rsidR="00A93EC7" w:rsidRDefault="00A93EC7" w:rsidP="00B92550">
            <w:r w:rsidRPr="00661B10">
              <w:rPr>
                <w:rFonts w:ascii="GHEA Grapalat" w:hAnsi="GHEA Grapalat"/>
                <w:sz w:val="16"/>
                <w:szCs w:val="16"/>
              </w:rPr>
              <w:t>Диклофенак</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52</w:t>
            </w:r>
          </w:p>
        </w:tc>
        <w:tc>
          <w:tcPr>
            <w:tcW w:w="7704" w:type="dxa"/>
          </w:tcPr>
          <w:p w:rsidR="00A93EC7" w:rsidRDefault="00A93EC7" w:rsidP="00B92550">
            <w:r w:rsidRPr="00661B10">
              <w:rPr>
                <w:rFonts w:ascii="GHEA Grapalat" w:hAnsi="GHEA Grapalat"/>
                <w:sz w:val="16"/>
                <w:szCs w:val="16"/>
              </w:rPr>
              <w:t>Диклофенак</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53</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Тиамазол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54</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тимолол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55</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тимолол</w:t>
            </w:r>
            <w:r w:rsidRPr="0057764A">
              <w:rPr>
                <w:rFonts w:ascii="Sylfaen" w:hAnsi="Sylfaen"/>
                <w:sz w:val="18"/>
                <w:szCs w:val="18"/>
              </w:rPr>
              <w:t xml:space="preserve"> +</w:t>
            </w:r>
            <w:r>
              <w:rPr>
                <w:rFonts w:ascii="Sylfaen" w:hAnsi="Sylfaen"/>
                <w:sz w:val="18"/>
                <w:szCs w:val="18"/>
              </w:rPr>
              <w:t>бринзоламид</w:t>
            </w:r>
            <w:r w:rsidRPr="0057764A">
              <w:rPr>
                <w:rFonts w:ascii="Sylfaen" w:hAnsi="Sylfaen"/>
                <w:sz w:val="18"/>
                <w:szCs w:val="18"/>
              </w:rPr>
              <w:t xml:space="preserve">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56</w:t>
            </w:r>
          </w:p>
        </w:tc>
        <w:tc>
          <w:tcPr>
            <w:tcW w:w="7704" w:type="dxa"/>
            <w:vAlign w:val="center"/>
          </w:tcPr>
          <w:p w:rsidR="00A93EC7" w:rsidRPr="0057764A" w:rsidRDefault="00A93EC7" w:rsidP="00B92550">
            <w:pPr>
              <w:rPr>
                <w:rFonts w:ascii="Sylfaen" w:hAnsi="Sylfaen"/>
                <w:sz w:val="18"/>
                <w:szCs w:val="18"/>
              </w:rPr>
            </w:pPr>
            <w:r w:rsidRPr="00D80D17">
              <w:rPr>
                <w:rFonts w:ascii="Sylfaen" w:hAnsi="Sylfaen"/>
                <w:sz w:val="18"/>
                <w:szCs w:val="18"/>
              </w:rPr>
              <w:t>Амброксол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57</w:t>
            </w:r>
          </w:p>
        </w:tc>
        <w:tc>
          <w:tcPr>
            <w:tcW w:w="7704" w:type="dxa"/>
            <w:vAlign w:val="center"/>
          </w:tcPr>
          <w:p w:rsidR="00A93EC7" w:rsidRPr="002C7A8E" w:rsidRDefault="00A93EC7" w:rsidP="00B92550">
            <w:pPr>
              <w:rPr>
                <w:rFonts w:ascii="Sylfaen" w:hAnsi="Sylfaen"/>
                <w:sz w:val="18"/>
                <w:szCs w:val="18"/>
              </w:rPr>
            </w:pPr>
            <w:r w:rsidRPr="002C7A8E">
              <w:rPr>
                <w:rFonts w:ascii="Sylfaen" w:hAnsi="Sylfaen"/>
                <w:sz w:val="18"/>
                <w:szCs w:val="18"/>
              </w:rPr>
              <w:t>ибупрофен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58</w:t>
            </w:r>
          </w:p>
        </w:tc>
        <w:tc>
          <w:tcPr>
            <w:tcW w:w="7704" w:type="dxa"/>
            <w:vAlign w:val="center"/>
          </w:tcPr>
          <w:p w:rsidR="00A93EC7" w:rsidRPr="002C7A8E" w:rsidRDefault="00A93EC7" w:rsidP="00B92550">
            <w:pPr>
              <w:rPr>
                <w:rFonts w:ascii="Sylfaen" w:hAnsi="Sylfaen"/>
                <w:sz w:val="18"/>
                <w:szCs w:val="18"/>
              </w:rPr>
            </w:pPr>
            <w:r w:rsidRPr="002C7A8E">
              <w:rPr>
                <w:rFonts w:ascii="Sylfaen" w:hAnsi="Sylfaen"/>
                <w:sz w:val="18"/>
                <w:szCs w:val="18"/>
              </w:rPr>
              <w:t>ибупрофен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59</w:t>
            </w:r>
          </w:p>
        </w:tc>
        <w:tc>
          <w:tcPr>
            <w:tcW w:w="7704" w:type="dxa"/>
            <w:vAlign w:val="center"/>
          </w:tcPr>
          <w:p w:rsidR="00A93EC7" w:rsidRPr="0057764A" w:rsidRDefault="00A93EC7" w:rsidP="00B92550">
            <w:pPr>
              <w:rPr>
                <w:rFonts w:ascii="Sylfaen" w:hAnsi="Sylfaen"/>
                <w:sz w:val="18"/>
                <w:szCs w:val="18"/>
              </w:rPr>
            </w:pPr>
            <w:r>
              <w:rPr>
                <w:rFonts w:ascii="GHEA Grapalat" w:hAnsi="GHEA Grapalat"/>
                <w:color w:val="000000"/>
                <w:sz w:val="18"/>
                <w:szCs w:val="18"/>
              </w:rPr>
              <w:t>Изосорбида мононитрат</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60</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Левотироксин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61</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лидокаин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62</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Лоперамид</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63</w:t>
            </w:r>
          </w:p>
        </w:tc>
        <w:tc>
          <w:tcPr>
            <w:tcW w:w="7704" w:type="dxa"/>
          </w:tcPr>
          <w:p w:rsidR="00A93EC7" w:rsidRDefault="00A93EC7" w:rsidP="00B92550">
            <w:r w:rsidRPr="005F1DF3">
              <w:rPr>
                <w:rFonts w:ascii="GHEA Grapalat" w:hAnsi="GHEA Grapalat"/>
                <w:color w:val="000000"/>
                <w:sz w:val="16"/>
                <w:szCs w:val="16"/>
              </w:rPr>
              <w:t>лоратадин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64</w:t>
            </w:r>
          </w:p>
        </w:tc>
        <w:tc>
          <w:tcPr>
            <w:tcW w:w="7704" w:type="dxa"/>
          </w:tcPr>
          <w:p w:rsidR="00A93EC7" w:rsidRDefault="00A93EC7" w:rsidP="00B92550">
            <w:r w:rsidRPr="005F1DF3">
              <w:rPr>
                <w:rFonts w:ascii="GHEA Grapalat" w:hAnsi="GHEA Grapalat"/>
                <w:color w:val="000000"/>
                <w:sz w:val="16"/>
                <w:szCs w:val="16"/>
              </w:rPr>
              <w:t>лоратадин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65</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Глюконат кальция</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66</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Глюконат кальция</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67</w:t>
            </w:r>
          </w:p>
        </w:tc>
        <w:tc>
          <w:tcPr>
            <w:tcW w:w="7704" w:type="dxa"/>
          </w:tcPr>
          <w:p w:rsidR="00A93EC7" w:rsidRDefault="00A93EC7" w:rsidP="00B92550">
            <w:r w:rsidRPr="008F39AC">
              <w:rPr>
                <w:rFonts w:ascii="GHEA Grapalat" w:hAnsi="GHEA Grapalat"/>
                <w:sz w:val="16"/>
                <w:szCs w:val="16"/>
              </w:rPr>
              <w:t>Карведилол,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68</w:t>
            </w:r>
          </w:p>
        </w:tc>
        <w:tc>
          <w:tcPr>
            <w:tcW w:w="7704" w:type="dxa"/>
          </w:tcPr>
          <w:p w:rsidR="00A93EC7" w:rsidRDefault="00A93EC7" w:rsidP="00B92550">
            <w:r w:rsidRPr="008F39AC">
              <w:rPr>
                <w:rFonts w:ascii="GHEA Grapalat" w:hAnsi="GHEA Grapalat"/>
                <w:sz w:val="16"/>
                <w:szCs w:val="16"/>
              </w:rPr>
              <w:t>Карведилол,</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69</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Кларитромицин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70</w:t>
            </w:r>
          </w:p>
        </w:tc>
        <w:tc>
          <w:tcPr>
            <w:tcW w:w="7704" w:type="dxa"/>
            <w:vAlign w:val="center"/>
          </w:tcPr>
          <w:p w:rsidR="00A93EC7" w:rsidRPr="0057764A" w:rsidRDefault="00A93EC7" w:rsidP="00B92550">
            <w:pPr>
              <w:rPr>
                <w:rFonts w:ascii="Sylfaen" w:hAnsi="Sylfaen"/>
                <w:sz w:val="18"/>
                <w:szCs w:val="18"/>
              </w:rPr>
            </w:pPr>
            <w:r w:rsidRPr="002065BE">
              <w:rPr>
                <w:rFonts w:ascii="Sylfaen" w:hAnsi="Sylfaen"/>
                <w:sz w:val="18"/>
                <w:szCs w:val="18"/>
              </w:rPr>
              <w:t xml:space="preserve">Клопидогрел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71</w:t>
            </w:r>
          </w:p>
        </w:tc>
        <w:tc>
          <w:tcPr>
            <w:tcW w:w="7704" w:type="dxa"/>
            <w:vAlign w:val="center"/>
          </w:tcPr>
          <w:p w:rsidR="00A93EC7" w:rsidRPr="0057764A" w:rsidRDefault="00A93EC7" w:rsidP="00B92550">
            <w:pPr>
              <w:rPr>
                <w:rFonts w:ascii="Sylfaen" w:hAnsi="Sylfaen"/>
                <w:sz w:val="18"/>
                <w:szCs w:val="18"/>
              </w:rPr>
            </w:pPr>
            <w:r w:rsidRPr="002065BE">
              <w:rPr>
                <w:rFonts w:ascii="Sylfaen" w:hAnsi="Sylfaen"/>
                <w:sz w:val="18"/>
                <w:szCs w:val="18"/>
              </w:rPr>
              <w:t xml:space="preserve">Сульфат магния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72</w:t>
            </w:r>
          </w:p>
        </w:tc>
        <w:tc>
          <w:tcPr>
            <w:tcW w:w="7704" w:type="dxa"/>
            <w:vAlign w:val="center"/>
          </w:tcPr>
          <w:p w:rsidR="00A93EC7" w:rsidRPr="0057764A" w:rsidRDefault="00A93EC7" w:rsidP="00B92550">
            <w:pPr>
              <w:rPr>
                <w:rFonts w:ascii="Sylfaen" w:hAnsi="Sylfaen"/>
                <w:sz w:val="18"/>
                <w:szCs w:val="18"/>
              </w:rPr>
            </w:pPr>
            <w:r>
              <w:t xml:space="preserve"> </w:t>
            </w:r>
            <w:r>
              <w:rPr>
                <w:rFonts w:ascii="Sylfaen" w:hAnsi="Sylfaen"/>
                <w:sz w:val="18"/>
                <w:szCs w:val="18"/>
              </w:rPr>
              <w:t>Мебендазол</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73</w:t>
            </w:r>
          </w:p>
        </w:tc>
        <w:tc>
          <w:tcPr>
            <w:tcW w:w="7704" w:type="dxa"/>
            <w:vAlign w:val="center"/>
          </w:tcPr>
          <w:p w:rsidR="00A93EC7" w:rsidRPr="0057764A" w:rsidRDefault="00A93EC7" w:rsidP="00B92550">
            <w:pPr>
              <w:rPr>
                <w:rFonts w:ascii="Sylfaen" w:hAnsi="Sylfaen"/>
                <w:sz w:val="18"/>
                <w:szCs w:val="18"/>
              </w:rPr>
            </w:pPr>
            <w:r w:rsidRPr="002065BE">
              <w:rPr>
                <w:rFonts w:ascii="Sylfaen" w:hAnsi="Sylfaen"/>
                <w:sz w:val="18"/>
                <w:szCs w:val="18"/>
              </w:rPr>
              <w:t>Мебендазол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74</w:t>
            </w:r>
          </w:p>
        </w:tc>
        <w:tc>
          <w:tcPr>
            <w:tcW w:w="7704" w:type="dxa"/>
          </w:tcPr>
          <w:p w:rsidR="00A93EC7" w:rsidRDefault="00A93EC7" w:rsidP="00B92550">
            <w:r w:rsidRPr="00792095">
              <w:t xml:space="preserve">Метоклопрамид </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75</w:t>
            </w:r>
          </w:p>
        </w:tc>
        <w:tc>
          <w:tcPr>
            <w:tcW w:w="7704" w:type="dxa"/>
          </w:tcPr>
          <w:p w:rsidR="00A93EC7" w:rsidRDefault="00A93EC7" w:rsidP="00B92550">
            <w:r w:rsidRPr="00792095">
              <w:t xml:space="preserve">Метоклопрамид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76</w:t>
            </w:r>
          </w:p>
        </w:tc>
        <w:tc>
          <w:tcPr>
            <w:tcW w:w="7704" w:type="dxa"/>
            <w:vAlign w:val="center"/>
          </w:tcPr>
          <w:p w:rsidR="00A93EC7" w:rsidRPr="0057764A" w:rsidRDefault="00A93EC7" w:rsidP="00B92550">
            <w:pPr>
              <w:rPr>
                <w:rFonts w:ascii="Sylfaen" w:hAnsi="Sylfaen"/>
                <w:sz w:val="18"/>
                <w:szCs w:val="18"/>
              </w:rPr>
            </w:pPr>
            <w:r w:rsidRPr="001F2994">
              <w:rPr>
                <w:rFonts w:ascii="Sylfaen" w:hAnsi="Sylfaen"/>
                <w:sz w:val="18"/>
                <w:szCs w:val="18"/>
              </w:rPr>
              <w:t>Миконазол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77</w:t>
            </w:r>
          </w:p>
        </w:tc>
        <w:tc>
          <w:tcPr>
            <w:tcW w:w="7704" w:type="dxa"/>
            <w:vAlign w:val="center"/>
          </w:tcPr>
          <w:p w:rsidR="00A93EC7" w:rsidRPr="00E829E0" w:rsidRDefault="00A93EC7" w:rsidP="00B92550">
            <w:pPr>
              <w:pStyle w:val="23"/>
              <w:widowControl w:val="0"/>
              <w:spacing w:after="120" w:line="240" w:lineRule="auto"/>
              <w:ind w:firstLine="0"/>
              <w:rPr>
                <w:rFonts w:ascii="GHEA Grapalat" w:hAnsi="GHEA Grapalat"/>
                <w:sz w:val="16"/>
                <w:szCs w:val="16"/>
              </w:rPr>
            </w:pPr>
            <w:r w:rsidRPr="00E829E0">
              <w:rPr>
                <w:rFonts w:ascii="GHEA Grapalat" w:hAnsi="GHEA Grapalat"/>
                <w:sz w:val="16"/>
                <w:szCs w:val="16"/>
              </w:rPr>
              <w:t>Натри тиосульфат</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78</w:t>
            </w:r>
          </w:p>
        </w:tc>
        <w:tc>
          <w:tcPr>
            <w:tcW w:w="7704" w:type="dxa"/>
            <w:vAlign w:val="center"/>
          </w:tcPr>
          <w:p w:rsidR="00A93EC7" w:rsidRPr="0057764A" w:rsidRDefault="00A93EC7" w:rsidP="00B92550">
            <w:pPr>
              <w:rPr>
                <w:rFonts w:ascii="Sylfaen" w:hAnsi="Sylfaen"/>
                <w:sz w:val="18"/>
                <w:szCs w:val="18"/>
              </w:rPr>
            </w:pPr>
            <w:r w:rsidRPr="0076239F">
              <w:rPr>
                <w:rFonts w:ascii="Sylfaen" w:hAnsi="Sylfaen"/>
                <w:sz w:val="18"/>
                <w:szCs w:val="18"/>
              </w:rPr>
              <w:t>Натрий хлор</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79</w:t>
            </w:r>
          </w:p>
        </w:tc>
        <w:tc>
          <w:tcPr>
            <w:tcW w:w="7704" w:type="dxa"/>
            <w:vAlign w:val="center"/>
          </w:tcPr>
          <w:p w:rsidR="00A93EC7" w:rsidRPr="0057764A" w:rsidRDefault="00A93EC7" w:rsidP="00B92550">
            <w:pPr>
              <w:rPr>
                <w:rFonts w:ascii="Sylfaen" w:hAnsi="Sylfaen"/>
                <w:sz w:val="18"/>
                <w:szCs w:val="18"/>
              </w:rPr>
            </w:pPr>
            <w:r w:rsidRPr="0076239F">
              <w:rPr>
                <w:rFonts w:ascii="Sylfaen" w:hAnsi="Sylfaen"/>
                <w:sz w:val="18"/>
                <w:szCs w:val="18"/>
              </w:rPr>
              <w:t>Натрий хлор</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80</w:t>
            </w:r>
          </w:p>
        </w:tc>
        <w:tc>
          <w:tcPr>
            <w:tcW w:w="7704" w:type="dxa"/>
            <w:vAlign w:val="center"/>
          </w:tcPr>
          <w:p w:rsidR="00A93EC7" w:rsidRPr="0057764A" w:rsidRDefault="00A93EC7" w:rsidP="00B92550">
            <w:pPr>
              <w:rPr>
                <w:rFonts w:ascii="Sylfaen" w:hAnsi="Sylfaen"/>
                <w:sz w:val="18"/>
                <w:szCs w:val="18"/>
              </w:rPr>
            </w:pPr>
            <w:r>
              <w:rPr>
                <w:rFonts w:ascii="Sylfaen" w:hAnsi="Sylfaen"/>
                <w:sz w:val="18"/>
                <w:szCs w:val="18"/>
              </w:rPr>
              <w:t>Вода для инъекций</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81</w:t>
            </w:r>
          </w:p>
        </w:tc>
        <w:tc>
          <w:tcPr>
            <w:tcW w:w="7704" w:type="dxa"/>
            <w:vAlign w:val="center"/>
          </w:tcPr>
          <w:p w:rsidR="00A93EC7" w:rsidRPr="0057764A" w:rsidRDefault="00A93EC7" w:rsidP="00B92550">
            <w:pPr>
              <w:rPr>
                <w:rFonts w:ascii="Sylfaen" w:hAnsi="Sylfaen"/>
                <w:sz w:val="18"/>
                <w:szCs w:val="18"/>
              </w:rPr>
            </w:pPr>
            <w:r w:rsidRPr="001F2994">
              <w:rPr>
                <w:rFonts w:ascii="Sylfaen" w:hAnsi="Sylfaen"/>
                <w:sz w:val="18"/>
                <w:szCs w:val="18"/>
              </w:rPr>
              <w:t xml:space="preserve">Нистатин Мазь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82</w:t>
            </w:r>
          </w:p>
        </w:tc>
        <w:tc>
          <w:tcPr>
            <w:tcW w:w="7704" w:type="dxa"/>
            <w:vAlign w:val="center"/>
          </w:tcPr>
          <w:p w:rsidR="00A93EC7" w:rsidRPr="0057764A" w:rsidRDefault="00A93EC7" w:rsidP="00B92550">
            <w:pPr>
              <w:rPr>
                <w:rFonts w:ascii="Sylfaen" w:hAnsi="Sylfaen"/>
                <w:sz w:val="18"/>
                <w:szCs w:val="18"/>
              </w:rPr>
            </w:pPr>
            <w:r w:rsidRPr="001F2994">
              <w:rPr>
                <w:rFonts w:ascii="Sylfaen" w:hAnsi="Sylfaen"/>
                <w:sz w:val="18"/>
                <w:szCs w:val="18"/>
              </w:rPr>
              <w:t xml:space="preserve">Парацетамол,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83</w:t>
            </w:r>
          </w:p>
        </w:tc>
        <w:tc>
          <w:tcPr>
            <w:tcW w:w="7704" w:type="dxa"/>
            <w:vAlign w:val="center"/>
          </w:tcPr>
          <w:p w:rsidR="00A93EC7" w:rsidRPr="0057764A" w:rsidRDefault="00A93EC7" w:rsidP="00B92550">
            <w:pPr>
              <w:rPr>
                <w:rFonts w:ascii="Sylfaen" w:hAnsi="Sylfaen"/>
                <w:sz w:val="18"/>
                <w:szCs w:val="18"/>
              </w:rPr>
            </w:pPr>
            <w:r w:rsidRPr="001F2994">
              <w:rPr>
                <w:rFonts w:ascii="Sylfaen" w:hAnsi="Sylfaen"/>
                <w:sz w:val="18"/>
                <w:szCs w:val="18"/>
              </w:rPr>
              <w:t>Парацетамол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84</w:t>
            </w:r>
          </w:p>
        </w:tc>
        <w:tc>
          <w:tcPr>
            <w:tcW w:w="7704" w:type="dxa"/>
            <w:vAlign w:val="center"/>
          </w:tcPr>
          <w:p w:rsidR="00A93EC7" w:rsidRPr="0057764A" w:rsidRDefault="00A93EC7" w:rsidP="00B92550">
            <w:pPr>
              <w:rPr>
                <w:rFonts w:ascii="Sylfaen" w:hAnsi="Sylfaen"/>
                <w:sz w:val="18"/>
                <w:szCs w:val="18"/>
              </w:rPr>
            </w:pPr>
            <w:r w:rsidRPr="001F2994">
              <w:rPr>
                <w:rFonts w:ascii="Sylfaen" w:hAnsi="Sylfaen"/>
                <w:sz w:val="18"/>
                <w:szCs w:val="18"/>
              </w:rPr>
              <w:t xml:space="preserve">Сульфаметоксазол, триметоприм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85</w:t>
            </w:r>
          </w:p>
        </w:tc>
        <w:tc>
          <w:tcPr>
            <w:tcW w:w="7704" w:type="dxa"/>
          </w:tcPr>
          <w:p w:rsidR="00A93EC7" w:rsidRDefault="00A93EC7" w:rsidP="00B92550">
            <w:r w:rsidRPr="00013F94">
              <w:rPr>
                <w:rFonts w:ascii="Sylfaen" w:hAnsi="Sylfaen"/>
                <w:sz w:val="18"/>
                <w:szCs w:val="18"/>
              </w:rPr>
              <w:t xml:space="preserve">Сульфаметоксазол, триметоприм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86</w:t>
            </w:r>
          </w:p>
        </w:tc>
        <w:tc>
          <w:tcPr>
            <w:tcW w:w="7704" w:type="dxa"/>
          </w:tcPr>
          <w:p w:rsidR="00A93EC7" w:rsidRDefault="00A93EC7" w:rsidP="00B92550">
            <w:r w:rsidRPr="00013F94">
              <w:rPr>
                <w:rFonts w:ascii="Sylfaen" w:hAnsi="Sylfaen"/>
                <w:sz w:val="18"/>
                <w:szCs w:val="18"/>
              </w:rPr>
              <w:t xml:space="preserve">Сульфаметоксазол, триметоприм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87</w:t>
            </w:r>
          </w:p>
        </w:tc>
        <w:tc>
          <w:tcPr>
            <w:tcW w:w="7704" w:type="dxa"/>
            <w:vAlign w:val="center"/>
          </w:tcPr>
          <w:p w:rsidR="00A93EC7" w:rsidRPr="0057764A" w:rsidRDefault="00A93EC7" w:rsidP="00B92550">
            <w:pPr>
              <w:rPr>
                <w:rFonts w:ascii="Sylfaen" w:hAnsi="Sylfaen"/>
                <w:sz w:val="18"/>
                <w:szCs w:val="18"/>
              </w:rPr>
            </w:pPr>
            <w:r w:rsidRPr="00EA21CC">
              <w:rPr>
                <w:rFonts w:ascii="Sylfaen" w:hAnsi="Sylfaen"/>
                <w:sz w:val="18"/>
                <w:szCs w:val="18"/>
              </w:rPr>
              <w:t xml:space="preserve">Гидроксид алюминия + гидроксид магния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88</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Спиронолактон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89</w:t>
            </w:r>
          </w:p>
        </w:tc>
        <w:tc>
          <w:tcPr>
            <w:tcW w:w="7704" w:type="dxa"/>
            <w:vAlign w:val="center"/>
          </w:tcPr>
          <w:p w:rsidR="00A93EC7" w:rsidRPr="002B22E5" w:rsidRDefault="00A93EC7" w:rsidP="00B92550">
            <w:pPr>
              <w:rPr>
                <w:rFonts w:ascii="Sylfaen" w:hAnsi="Sylfaen"/>
                <w:sz w:val="18"/>
                <w:szCs w:val="18"/>
              </w:rPr>
            </w:pPr>
            <w:r w:rsidRPr="002B22E5">
              <w:rPr>
                <w:rFonts w:ascii="GHEA Grapalat" w:hAnsi="GHEA Grapalat"/>
                <w:sz w:val="16"/>
                <w:szCs w:val="16"/>
              </w:rPr>
              <w:t>Спиронолактон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90</w:t>
            </w:r>
          </w:p>
        </w:tc>
        <w:tc>
          <w:tcPr>
            <w:tcW w:w="7704" w:type="dxa"/>
            <w:vAlign w:val="center"/>
          </w:tcPr>
          <w:p w:rsidR="00A93EC7" w:rsidRPr="0057764A" w:rsidRDefault="00A93EC7" w:rsidP="00B92550">
            <w:pPr>
              <w:rPr>
                <w:rFonts w:ascii="Sylfaen" w:hAnsi="Sylfaen"/>
                <w:sz w:val="18"/>
                <w:szCs w:val="18"/>
              </w:rPr>
            </w:pPr>
            <w:r w:rsidRPr="00AB3D44">
              <w:rPr>
                <w:rFonts w:ascii="Sylfaen" w:hAnsi="Sylfaen"/>
                <w:sz w:val="18"/>
                <w:szCs w:val="18"/>
              </w:rPr>
              <w:t xml:space="preserve">Вальпроевая кислота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91</w:t>
            </w:r>
          </w:p>
        </w:tc>
        <w:tc>
          <w:tcPr>
            <w:tcW w:w="7704" w:type="dxa"/>
            <w:vAlign w:val="center"/>
          </w:tcPr>
          <w:p w:rsidR="00A93EC7" w:rsidRPr="0057764A" w:rsidRDefault="00A93EC7" w:rsidP="00B92550">
            <w:pPr>
              <w:rPr>
                <w:rFonts w:ascii="Sylfaen" w:hAnsi="Sylfaen"/>
                <w:sz w:val="18"/>
                <w:szCs w:val="18"/>
              </w:rPr>
            </w:pPr>
            <w:r>
              <w:rPr>
                <w:rFonts w:ascii="GHEA Grapalat" w:hAnsi="GHEA Grapalat"/>
                <w:color w:val="000000"/>
                <w:sz w:val="18"/>
                <w:szCs w:val="18"/>
              </w:rPr>
              <w:t>верапамил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92</w:t>
            </w:r>
          </w:p>
        </w:tc>
        <w:tc>
          <w:tcPr>
            <w:tcW w:w="7704" w:type="dxa"/>
          </w:tcPr>
          <w:p w:rsidR="00A93EC7" w:rsidRDefault="00A93EC7" w:rsidP="00B92550">
            <w:r w:rsidRPr="009C6E4C">
              <w:t>Цефазолин</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93</w:t>
            </w:r>
          </w:p>
        </w:tc>
        <w:tc>
          <w:tcPr>
            <w:tcW w:w="7704" w:type="dxa"/>
          </w:tcPr>
          <w:p w:rsidR="00A93EC7" w:rsidRDefault="00A93EC7" w:rsidP="00B92550">
            <w:r w:rsidRPr="009C6E4C">
              <w:t>Цефазолин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94</w:t>
            </w:r>
          </w:p>
        </w:tc>
        <w:tc>
          <w:tcPr>
            <w:tcW w:w="7704" w:type="dxa"/>
            <w:vAlign w:val="center"/>
          </w:tcPr>
          <w:p w:rsidR="00A93EC7" w:rsidRPr="0057764A" w:rsidRDefault="00A93EC7" w:rsidP="00B92550">
            <w:pPr>
              <w:rPr>
                <w:rFonts w:ascii="Sylfaen" w:hAnsi="Sylfaen"/>
                <w:sz w:val="18"/>
                <w:szCs w:val="18"/>
              </w:rPr>
            </w:pPr>
            <w:r w:rsidRPr="00AB3D44">
              <w:rPr>
                <w:rFonts w:ascii="Sylfaen" w:hAnsi="Sylfaen"/>
                <w:sz w:val="18"/>
                <w:szCs w:val="18"/>
              </w:rPr>
              <w:t xml:space="preserve">Цефуроксим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95</w:t>
            </w:r>
          </w:p>
        </w:tc>
        <w:tc>
          <w:tcPr>
            <w:tcW w:w="7704" w:type="dxa"/>
          </w:tcPr>
          <w:p w:rsidR="00A93EC7" w:rsidRDefault="00A93EC7" w:rsidP="00B92550">
            <w:r w:rsidRPr="00BE5C4C">
              <w:rPr>
                <w:rFonts w:ascii="Calibri" w:hAnsi="Calibri"/>
                <w:color w:val="000000"/>
                <w:sz w:val="22"/>
                <w:szCs w:val="22"/>
              </w:rPr>
              <w:t>цефтриаксон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96</w:t>
            </w:r>
          </w:p>
        </w:tc>
        <w:tc>
          <w:tcPr>
            <w:tcW w:w="7704" w:type="dxa"/>
          </w:tcPr>
          <w:p w:rsidR="00A93EC7" w:rsidRDefault="00A93EC7" w:rsidP="00B92550">
            <w:r w:rsidRPr="00BE5C4C">
              <w:rPr>
                <w:rFonts w:ascii="Calibri" w:hAnsi="Calibri"/>
                <w:color w:val="000000"/>
                <w:sz w:val="22"/>
                <w:szCs w:val="22"/>
              </w:rPr>
              <w:t>цефтриаксон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97</w:t>
            </w:r>
          </w:p>
        </w:tc>
        <w:tc>
          <w:tcPr>
            <w:tcW w:w="7704" w:type="dxa"/>
            <w:vAlign w:val="center"/>
          </w:tcPr>
          <w:p w:rsidR="00A93EC7" w:rsidRPr="0057764A" w:rsidRDefault="00A93EC7" w:rsidP="00B92550">
            <w:pPr>
              <w:rPr>
                <w:rFonts w:ascii="Sylfaen" w:hAnsi="Sylfaen"/>
                <w:sz w:val="18"/>
                <w:szCs w:val="18"/>
              </w:rPr>
            </w:pPr>
            <w:r w:rsidRPr="00AB3D44">
              <w:rPr>
                <w:rFonts w:ascii="Sylfaen" w:hAnsi="Sylfaen"/>
                <w:sz w:val="18"/>
                <w:szCs w:val="18"/>
              </w:rPr>
              <w:t xml:space="preserve">Цианокобаламин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98</w:t>
            </w:r>
          </w:p>
        </w:tc>
        <w:tc>
          <w:tcPr>
            <w:tcW w:w="7704" w:type="dxa"/>
            <w:vAlign w:val="center"/>
          </w:tcPr>
          <w:p w:rsidR="00A93EC7" w:rsidRPr="0057764A" w:rsidRDefault="00A93EC7" w:rsidP="00B92550">
            <w:pPr>
              <w:rPr>
                <w:rFonts w:ascii="Sylfaen" w:hAnsi="Sylfaen"/>
                <w:sz w:val="18"/>
                <w:szCs w:val="18"/>
              </w:rPr>
            </w:pPr>
            <w:r w:rsidRPr="00CB3620">
              <w:rPr>
                <w:rFonts w:ascii="Calibri" w:hAnsi="Calibri"/>
                <w:color w:val="000000"/>
                <w:sz w:val="22"/>
                <w:szCs w:val="22"/>
              </w:rPr>
              <w:t>ципрофлоксацин</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99</w:t>
            </w:r>
          </w:p>
        </w:tc>
        <w:tc>
          <w:tcPr>
            <w:tcW w:w="7704" w:type="dxa"/>
          </w:tcPr>
          <w:p w:rsidR="00A93EC7" w:rsidRDefault="00A93EC7" w:rsidP="00B92550">
            <w:r w:rsidRPr="00CB3620">
              <w:rPr>
                <w:rFonts w:ascii="Calibri" w:hAnsi="Calibri"/>
                <w:color w:val="000000"/>
                <w:sz w:val="22"/>
                <w:szCs w:val="22"/>
              </w:rPr>
              <w:t>ципрофлоксацин</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100</w:t>
            </w:r>
          </w:p>
        </w:tc>
        <w:tc>
          <w:tcPr>
            <w:tcW w:w="7704" w:type="dxa"/>
          </w:tcPr>
          <w:p w:rsidR="00A93EC7" w:rsidRDefault="00A93EC7" w:rsidP="00B92550">
            <w:r w:rsidRPr="00CB3620">
              <w:rPr>
                <w:rFonts w:ascii="Calibri" w:hAnsi="Calibri"/>
                <w:color w:val="000000"/>
                <w:sz w:val="22"/>
                <w:szCs w:val="22"/>
              </w:rPr>
              <w:t>ципрофлоксацин</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lastRenderedPageBreak/>
              <w:t>101</w:t>
            </w:r>
          </w:p>
        </w:tc>
        <w:tc>
          <w:tcPr>
            <w:tcW w:w="7704" w:type="dxa"/>
          </w:tcPr>
          <w:p w:rsidR="00A93EC7" w:rsidRDefault="00A93EC7" w:rsidP="00B92550">
            <w:r w:rsidRPr="00CB3620">
              <w:rPr>
                <w:rFonts w:ascii="Calibri" w:hAnsi="Calibri"/>
                <w:color w:val="000000"/>
                <w:sz w:val="22"/>
                <w:szCs w:val="22"/>
              </w:rPr>
              <w:t>ципрофлоксацин</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102</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Омепразол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103</w:t>
            </w:r>
          </w:p>
        </w:tc>
        <w:tc>
          <w:tcPr>
            <w:tcW w:w="7704" w:type="dxa"/>
            <w:vAlign w:val="center"/>
          </w:tcPr>
          <w:p w:rsidR="00A93EC7" w:rsidRPr="0057764A" w:rsidRDefault="00A93EC7" w:rsidP="00B92550">
            <w:pPr>
              <w:rPr>
                <w:rFonts w:ascii="Sylfaen" w:hAnsi="Sylfaen"/>
                <w:sz w:val="18"/>
                <w:szCs w:val="18"/>
              </w:rPr>
            </w:pPr>
            <w:r w:rsidRPr="00AB3D44">
              <w:rPr>
                <w:rFonts w:ascii="Sylfaen" w:hAnsi="Sylfaen"/>
                <w:sz w:val="18"/>
                <w:szCs w:val="18"/>
              </w:rPr>
              <w:t xml:space="preserve">Фамотидин </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104</w:t>
            </w:r>
          </w:p>
        </w:tc>
        <w:tc>
          <w:tcPr>
            <w:tcW w:w="7704" w:type="dxa"/>
          </w:tcPr>
          <w:p w:rsidR="00A93EC7" w:rsidRDefault="00A93EC7" w:rsidP="00B92550">
            <w:r w:rsidRPr="005A75B2">
              <w:t xml:space="preserve">Флуконазол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105</w:t>
            </w:r>
          </w:p>
        </w:tc>
        <w:tc>
          <w:tcPr>
            <w:tcW w:w="7704" w:type="dxa"/>
          </w:tcPr>
          <w:p w:rsidR="00A93EC7" w:rsidRDefault="00A93EC7" w:rsidP="00B92550">
            <w:r w:rsidRPr="005A75B2">
              <w:t xml:space="preserve">Флуконазол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106</w:t>
            </w:r>
          </w:p>
        </w:tc>
        <w:tc>
          <w:tcPr>
            <w:tcW w:w="7704" w:type="dxa"/>
            <w:vAlign w:val="center"/>
          </w:tcPr>
          <w:p w:rsidR="00A93EC7" w:rsidRPr="0057764A" w:rsidRDefault="00A93EC7" w:rsidP="00B92550">
            <w:pPr>
              <w:rPr>
                <w:rFonts w:ascii="Sylfaen" w:hAnsi="Sylfaen"/>
                <w:sz w:val="18"/>
                <w:szCs w:val="18"/>
              </w:rPr>
            </w:pPr>
            <w:r w:rsidRPr="00E829E0">
              <w:rPr>
                <w:rFonts w:ascii="GHEA Grapalat" w:hAnsi="GHEA Grapalat"/>
                <w:sz w:val="16"/>
                <w:szCs w:val="16"/>
              </w:rPr>
              <w:t>Фуросемид</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107</w:t>
            </w:r>
          </w:p>
        </w:tc>
        <w:tc>
          <w:tcPr>
            <w:tcW w:w="7704" w:type="dxa"/>
            <w:vAlign w:val="center"/>
          </w:tcPr>
          <w:p w:rsidR="00A93EC7" w:rsidRPr="0057764A" w:rsidRDefault="00A93EC7" w:rsidP="00B92550">
            <w:pPr>
              <w:rPr>
                <w:rFonts w:ascii="Sylfaen" w:hAnsi="Sylfaen"/>
                <w:color w:val="000000"/>
                <w:sz w:val="18"/>
                <w:szCs w:val="18"/>
              </w:rPr>
            </w:pPr>
            <w:r>
              <w:t xml:space="preserve"> </w:t>
            </w:r>
            <w:r w:rsidRPr="00AB3D44">
              <w:rPr>
                <w:rFonts w:ascii="Sylfaen" w:hAnsi="Sylfaen"/>
                <w:color w:val="000000"/>
                <w:sz w:val="18"/>
                <w:szCs w:val="18"/>
              </w:rPr>
              <w:t xml:space="preserve">Альбендазол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108</w:t>
            </w:r>
          </w:p>
        </w:tc>
        <w:tc>
          <w:tcPr>
            <w:tcW w:w="7704" w:type="dxa"/>
            <w:vAlign w:val="center"/>
          </w:tcPr>
          <w:p w:rsidR="00A93EC7" w:rsidRPr="0057764A" w:rsidRDefault="00A93EC7" w:rsidP="00B92550">
            <w:pPr>
              <w:rPr>
                <w:rFonts w:ascii="Sylfaen" w:hAnsi="Sylfaen"/>
                <w:color w:val="000000"/>
                <w:sz w:val="18"/>
                <w:szCs w:val="18"/>
              </w:rPr>
            </w:pPr>
            <w:r w:rsidRPr="00AB3D44">
              <w:rPr>
                <w:rFonts w:ascii="Sylfaen" w:hAnsi="Sylfaen"/>
                <w:color w:val="000000"/>
                <w:sz w:val="18"/>
                <w:szCs w:val="18"/>
              </w:rPr>
              <w:t xml:space="preserve">Альбендазол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109</w:t>
            </w:r>
          </w:p>
        </w:tc>
        <w:tc>
          <w:tcPr>
            <w:tcW w:w="7704" w:type="dxa"/>
            <w:vAlign w:val="center"/>
          </w:tcPr>
          <w:p w:rsidR="00A93EC7" w:rsidRPr="004C3E55" w:rsidRDefault="00A93EC7" w:rsidP="00B92550">
            <w:pPr>
              <w:rPr>
                <w:rFonts w:ascii="Sylfaen" w:hAnsi="Sylfaen"/>
                <w:color w:val="000000"/>
                <w:sz w:val="20"/>
                <w:szCs w:val="20"/>
              </w:rPr>
            </w:pPr>
            <w:r w:rsidRPr="004C3E55">
              <w:rPr>
                <w:rFonts w:ascii="Sylfaen" w:hAnsi="Sylfaen"/>
                <w:color w:val="000000"/>
                <w:sz w:val="20"/>
                <w:szCs w:val="20"/>
              </w:rPr>
              <w:t>Ацетилсалициловая кислота  100мг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110</w:t>
            </w:r>
          </w:p>
        </w:tc>
        <w:tc>
          <w:tcPr>
            <w:tcW w:w="7704" w:type="dxa"/>
            <w:vAlign w:val="center"/>
          </w:tcPr>
          <w:p w:rsidR="00A93EC7" w:rsidRPr="0057764A" w:rsidRDefault="00A93EC7" w:rsidP="00B92550">
            <w:pPr>
              <w:rPr>
                <w:rFonts w:ascii="Sylfaen" w:hAnsi="Sylfaen"/>
                <w:sz w:val="18"/>
                <w:szCs w:val="18"/>
              </w:rPr>
            </w:pPr>
            <w:r w:rsidRPr="008D72B6">
              <w:rPr>
                <w:rFonts w:ascii="Sylfaen" w:hAnsi="Sylfaen"/>
                <w:sz w:val="18"/>
                <w:szCs w:val="18"/>
              </w:rPr>
              <w:t xml:space="preserve">Рамиприл + Гидрохлоротиазид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111</w:t>
            </w:r>
          </w:p>
        </w:tc>
        <w:tc>
          <w:tcPr>
            <w:tcW w:w="7704" w:type="dxa"/>
            <w:vAlign w:val="center"/>
          </w:tcPr>
          <w:p w:rsidR="00A93EC7" w:rsidRPr="0057764A" w:rsidRDefault="00A93EC7" w:rsidP="00B92550">
            <w:pPr>
              <w:rPr>
                <w:rFonts w:ascii="Sylfaen" w:hAnsi="Sylfaen"/>
                <w:color w:val="000000"/>
                <w:sz w:val="18"/>
                <w:szCs w:val="18"/>
              </w:rPr>
            </w:pPr>
            <w:r w:rsidRPr="008D72B6">
              <w:rPr>
                <w:rFonts w:ascii="Sylfaen" w:hAnsi="Sylfaen"/>
                <w:color w:val="000000"/>
                <w:sz w:val="18"/>
                <w:szCs w:val="18"/>
              </w:rPr>
              <w:t>Бисопролол, амлодипин 10 мг + 10 мг</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112</w:t>
            </w:r>
          </w:p>
        </w:tc>
        <w:tc>
          <w:tcPr>
            <w:tcW w:w="7704" w:type="dxa"/>
            <w:vAlign w:val="bottom"/>
          </w:tcPr>
          <w:p w:rsidR="00A93EC7" w:rsidRPr="0057764A" w:rsidRDefault="00A93EC7" w:rsidP="00B92550">
            <w:pPr>
              <w:rPr>
                <w:rFonts w:ascii="Sylfaen" w:hAnsi="Sylfaen"/>
                <w:sz w:val="18"/>
                <w:szCs w:val="18"/>
              </w:rPr>
            </w:pPr>
            <w:r w:rsidRPr="008D72B6">
              <w:rPr>
                <w:rFonts w:ascii="Sylfaen" w:hAnsi="Sylfaen"/>
                <w:sz w:val="18"/>
                <w:szCs w:val="18"/>
              </w:rPr>
              <w:t xml:space="preserve">Капли холекальциферола </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113</w:t>
            </w:r>
          </w:p>
        </w:tc>
        <w:tc>
          <w:tcPr>
            <w:tcW w:w="7704" w:type="dxa"/>
            <w:vAlign w:val="center"/>
          </w:tcPr>
          <w:p w:rsidR="00A93EC7" w:rsidRPr="0057764A" w:rsidRDefault="00A93EC7" w:rsidP="00B92550">
            <w:pPr>
              <w:rPr>
                <w:rFonts w:ascii="Sylfaen" w:hAnsi="Sylfaen"/>
                <w:color w:val="000000"/>
                <w:sz w:val="18"/>
                <w:szCs w:val="18"/>
              </w:rPr>
            </w:pPr>
            <w:r w:rsidRPr="000D453B">
              <w:rPr>
                <w:rFonts w:ascii="Sylfaen" w:hAnsi="Sylfaen"/>
                <w:color w:val="000000"/>
                <w:sz w:val="18"/>
                <w:szCs w:val="18"/>
              </w:rPr>
              <w:t>Бисопролол, периндоприл таблетки 10 мг + 10 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114</w:t>
            </w:r>
          </w:p>
        </w:tc>
        <w:tc>
          <w:tcPr>
            <w:tcW w:w="7704" w:type="dxa"/>
            <w:vAlign w:val="center"/>
          </w:tcPr>
          <w:p w:rsidR="00A93EC7" w:rsidRPr="0057764A" w:rsidRDefault="00A93EC7" w:rsidP="00B92550">
            <w:pPr>
              <w:rPr>
                <w:rFonts w:ascii="Sylfaen" w:hAnsi="Sylfaen"/>
                <w:color w:val="000000"/>
                <w:sz w:val="18"/>
                <w:szCs w:val="18"/>
              </w:rPr>
            </w:pPr>
            <w:r w:rsidRPr="000D453B">
              <w:rPr>
                <w:rFonts w:ascii="Sylfaen" w:hAnsi="Sylfaen"/>
                <w:color w:val="000000"/>
                <w:sz w:val="18"/>
                <w:szCs w:val="18"/>
              </w:rPr>
              <w:t xml:space="preserve">Бисопролол, периндоприл таблетки 10 мг + </w:t>
            </w:r>
            <w:r>
              <w:rPr>
                <w:rFonts w:ascii="Sylfaen" w:hAnsi="Sylfaen"/>
                <w:color w:val="000000"/>
                <w:sz w:val="18"/>
                <w:szCs w:val="18"/>
              </w:rPr>
              <w:t>5</w:t>
            </w:r>
            <w:r w:rsidRPr="000D453B">
              <w:rPr>
                <w:rFonts w:ascii="Sylfaen" w:hAnsi="Sylfaen"/>
                <w:color w:val="000000"/>
                <w:sz w:val="18"/>
                <w:szCs w:val="18"/>
              </w:rPr>
              <w:t xml:space="preserve"> 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115</w:t>
            </w:r>
          </w:p>
        </w:tc>
        <w:tc>
          <w:tcPr>
            <w:tcW w:w="7704" w:type="dxa"/>
            <w:vAlign w:val="center"/>
          </w:tcPr>
          <w:p w:rsidR="00A93EC7" w:rsidRPr="0057764A" w:rsidRDefault="00A93EC7" w:rsidP="00B92550">
            <w:pPr>
              <w:rPr>
                <w:rFonts w:ascii="Sylfaen" w:hAnsi="Sylfaen"/>
                <w:color w:val="000000"/>
                <w:sz w:val="18"/>
                <w:szCs w:val="18"/>
              </w:rPr>
            </w:pPr>
            <w:r w:rsidRPr="000D453B">
              <w:rPr>
                <w:rFonts w:ascii="Sylfaen" w:hAnsi="Sylfaen"/>
                <w:color w:val="000000"/>
                <w:sz w:val="18"/>
                <w:szCs w:val="18"/>
              </w:rPr>
              <w:t xml:space="preserve">Бисопролол, периндоприл таблетки </w:t>
            </w:r>
            <w:r>
              <w:rPr>
                <w:rFonts w:ascii="Sylfaen" w:hAnsi="Sylfaen"/>
                <w:color w:val="000000"/>
                <w:sz w:val="18"/>
                <w:szCs w:val="18"/>
              </w:rPr>
              <w:t>5</w:t>
            </w:r>
            <w:r w:rsidRPr="000D453B">
              <w:rPr>
                <w:rFonts w:ascii="Sylfaen" w:hAnsi="Sylfaen"/>
                <w:color w:val="000000"/>
                <w:sz w:val="18"/>
                <w:szCs w:val="18"/>
              </w:rPr>
              <w:t xml:space="preserve"> мг + 10 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116</w:t>
            </w:r>
          </w:p>
        </w:tc>
        <w:tc>
          <w:tcPr>
            <w:tcW w:w="7704" w:type="dxa"/>
            <w:vAlign w:val="center"/>
          </w:tcPr>
          <w:p w:rsidR="00A93EC7" w:rsidRPr="0057764A" w:rsidRDefault="00A93EC7" w:rsidP="00B92550">
            <w:pPr>
              <w:rPr>
                <w:rFonts w:ascii="Sylfaen" w:hAnsi="Sylfaen"/>
                <w:color w:val="000000"/>
                <w:sz w:val="18"/>
                <w:szCs w:val="18"/>
              </w:rPr>
            </w:pPr>
            <w:r w:rsidRPr="000D453B">
              <w:rPr>
                <w:rFonts w:ascii="Sylfaen" w:hAnsi="Sylfaen"/>
                <w:color w:val="000000"/>
                <w:sz w:val="18"/>
                <w:szCs w:val="18"/>
              </w:rPr>
              <w:t xml:space="preserve">Бисопролол, периндоприл </w:t>
            </w:r>
            <w:r>
              <w:rPr>
                <w:rFonts w:ascii="Sylfaen" w:hAnsi="Sylfaen"/>
                <w:color w:val="000000"/>
                <w:sz w:val="18"/>
                <w:szCs w:val="18"/>
              </w:rPr>
              <w:t>таблетки 5</w:t>
            </w:r>
            <w:r w:rsidRPr="000D453B">
              <w:rPr>
                <w:rFonts w:ascii="Sylfaen" w:hAnsi="Sylfaen"/>
                <w:color w:val="000000"/>
                <w:sz w:val="18"/>
                <w:szCs w:val="18"/>
              </w:rPr>
              <w:t xml:space="preserve"> мг + </w:t>
            </w:r>
            <w:r>
              <w:rPr>
                <w:rFonts w:ascii="Sylfaen" w:hAnsi="Sylfaen"/>
                <w:color w:val="000000"/>
                <w:sz w:val="18"/>
                <w:szCs w:val="18"/>
              </w:rPr>
              <w:t>5</w:t>
            </w:r>
            <w:r w:rsidRPr="000D453B">
              <w:rPr>
                <w:rFonts w:ascii="Sylfaen" w:hAnsi="Sylfaen"/>
                <w:color w:val="000000"/>
                <w:sz w:val="18"/>
                <w:szCs w:val="18"/>
              </w:rPr>
              <w:t xml:space="preserve"> мг</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117</w:t>
            </w:r>
          </w:p>
        </w:tc>
        <w:tc>
          <w:tcPr>
            <w:tcW w:w="7704" w:type="dxa"/>
          </w:tcPr>
          <w:p w:rsidR="00A93EC7" w:rsidRDefault="00A93EC7" w:rsidP="00B92550">
            <w:r w:rsidRPr="00F146C9">
              <w:rPr>
                <w:rFonts w:ascii="GHEA Grapalat" w:hAnsi="GHEA Grapalat"/>
                <w:sz w:val="16"/>
                <w:szCs w:val="16"/>
              </w:rPr>
              <w:t>Аскорбиновая кислота</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118</w:t>
            </w:r>
          </w:p>
        </w:tc>
        <w:tc>
          <w:tcPr>
            <w:tcW w:w="7704" w:type="dxa"/>
          </w:tcPr>
          <w:p w:rsidR="00A93EC7" w:rsidRDefault="00A93EC7" w:rsidP="00B92550">
            <w:r w:rsidRPr="00F146C9">
              <w:rPr>
                <w:rFonts w:ascii="GHEA Grapalat" w:hAnsi="GHEA Grapalat"/>
                <w:sz w:val="16"/>
                <w:szCs w:val="16"/>
              </w:rPr>
              <w:t>Аскорбиновая кислота</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119</w:t>
            </w:r>
          </w:p>
        </w:tc>
        <w:tc>
          <w:tcPr>
            <w:tcW w:w="7704" w:type="dxa"/>
            <w:vAlign w:val="center"/>
          </w:tcPr>
          <w:p w:rsidR="00A93EC7" w:rsidRPr="0057764A" w:rsidRDefault="00A93EC7" w:rsidP="00B92550">
            <w:pPr>
              <w:rPr>
                <w:rFonts w:ascii="Sylfaen" w:hAnsi="Sylfaen"/>
                <w:color w:val="000000"/>
                <w:sz w:val="18"/>
                <w:szCs w:val="18"/>
              </w:rPr>
            </w:pPr>
            <w:r>
              <w:rPr>
                <w:rFonts w:ascii="Sylfaen" w:hAnsi="Sylfaen"/>
                <w:color w:val="000000"/>
                <w:sz w:val="18"/>
                <w:szCs w:val="18"/>
              </w:rPr>
              <w:t xml:space="preserve">Бримонидин, тимолол </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120</w:t>
            </w:r>
          </w:p>
        </w:tc>
        <w:tc>
          <w:tcPr>
            <w:tcW w:w="7704" w:type="dxa"/>
            <w:vAlign w:val="center"/>
          </w:tcPr>
          <w:p w:rsidR="00A93EC7" w:rsidRPr="00335926" w:rsidRDefault="00A93EC7" w:rsidP="00B92550">
            <w:pPr>
              <w:rPr>
                <w:rFonts w:ascii="Sylfaen" w:hAnsi="Sylfaen"/>
                <w:color w:val="000000"/>
                <w:sz w:val="20"/>
                <w:szCs w:val="20"/>
              </w:rPr>
            </w:pPr>
            <w:r w:rsidRPr="00335926">
              <w:rPr>
                <w:rFonts w:ascii="Sylfaen" w:hAnsi="Sylfaen"/>
                <w:color w:val="000000"/>
                <w:sz w:val="20"/>
                <w:szCs w:val="20"/>
              </w:rPr>
              <w:t>Ацетилсалициловая кислота</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121</w:t>
            </w:r>
          </w:p>
        </w:tc>
        <w:tc>
          <w:tcPr>
            <w:tcW w:w="7704" w:type="dxa"/>
            <w:vAlign w:val="center"/>
          </w:tcPr>
          <w:p w:rsidR="00A93EC7" w:rsidRPr="0057764A" w:rsidRDefault="00A93EC7" w:rsidP="00B92550">
            <w:pPr>
              <w:rPr>
                <w:rFonts w:ascii="Sylfaen" w:hAnsi="Sylfaen"/>
                <w:color w:val="000000"/>
                <w:sz w:val="18"/>
                <w:szCs w:val="18"/>
              </w:rPr>
            </w:pPr>
            <w:r w:rsidRPr="004C61C4">
              <w:rPr>
                <w:rFonts w:ascii="Sylfaen" w:hAnsi="Sylfaen"/>
                <w:color w:val="000000"/>
                <w:sz w:val="18"/>
                <w:szCs w:val="18"/>
              </w:rPr>
              <w:t>Цетиризин 10 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122</w:t>
            </w:r>
          </w:p>
        </w:tc>
        <w:tc>
          <w:tcPr>
            <w:tcW w:w="7704" w:type="dxa"/>
            <w:vAlign w:val="center"/>
          </w:tcPr>
          <w:p w:rsidR="00A93EC7" w:rsidRPr="0057764A" w:rsidRDefault="00A93EC7" w:rsidP="00B92550">
            <w:pPr>
              <w:rPr>
                <w:rFonts w:ascii="Sylfaen" w:hAnsi="Sylfaen"/>
                <w:color w:val="000000"/>
                <w:sz w:val="18"/>
                <w:szCs w:val="18"/>
              </w:rPr>
            </w:pPr>
            <w:r w:rsidRPr="004C61C4">
              <w:rPr>
                <w:rFonts w:ascii="Sylfaen" w:hAnsi="Sylfaen"/>
                <w:color w:val="000000"/>
                <w:sz w:val="18"/>
                <w:szCs w:val="18"/>
              </w:rPr>
              <w:t xml:space="preserve">Цетиризин </w:t>
            </w:r>
            <w:r>
              <w:rPr>
                <w:rFonts w:ascii="Sylfaen" w:hAnsi="Sylfaen"/>
                <w:color w:val="000000"/>
                <w:sz w:val="18"/>
                <w:szCs w:val="18"/>
              </w:rPr>
              <w:t>5</w:t>
            </w:r>
            <w:r w:rsidRPr="004C61C4">
              <w:rPr>
                <w:rFonts w:ascii="Sylfaen" w:hAnsi="Sylfaen"/>
                <w:color w:val="000000"/>
                <w:sz w:val="18"/>
                <w:szCs w:val="18"/>
              </w:rPr>
              <w:t xml:space="preserve"> 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123</w:t>
            </w:r>
          </w:p>
        </w:tc>
        <w:tc>
          <w:tcPr>
            <w:tcW w:w="7704" w:type="dxa"/>
            <w:vAlign w:val="center"/>
          </w:tcPr>
          <w:p w:rsidR="00A93EC7" w:rsidRPr="0057764A" w:rsidRDefault="00A93EC7" w:rsidP="00B92550">
            <w:pPr>
              <w:rPr>
                <w:rFonts w:ascii="Sylfaen" w:hAnsi="Sylfaen"/>
                <w:color w:val="000000"/>
                <w:sz w:val="18"/>
                <w:szCs w:val="18"/>
              </w:rPr>
            </w:pPr>
            <w:r w:rsidRPr="004C61C4">
              <w:rPr>
                <w:rFonts w:ascii="Sylfaen" w:hAnsi="Sylfaen"/>
                <w:color w:val="000000"/>
                <w:sz w:val="18"/>
                <w:szCs w:val="18"/>
              </w:rPr>
              <w:t>Цетиризин</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124</w:t>
            </w:r>
          </w:p>
        </w:tc>
        <w:tc>
          <w:tcPr>
            <w:tcW w:w="7704" w:type="dxa"/>
          </w:tcPr>
          <w:p w:rsidR="00A93EC7" w:rsidRDefault="00A93EC7" w:rsidP="00B92550">
            <w:r w:rsidRPr="00511168">
              <w:rPr>
                <w:rFonts w:ascii="GHEA Grapalat" w:hAnsi="GHEA Grapalat"/>
                <w:sz w:val="16"/>
                <w:szCs w:val="16"/>
              </w:rPr>
              <w:t>Атенолол</w:t>
            </w:r>
          </w:p>
        </w:tc>
      </w:tr>
      <w:tr w:rsidR="00A93EC7" w:rsidRPr="009044F1" w:rsidTr="00A852EA">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125</w:t>
            </w:r>
          </w:p>
        </w:tc>
        <w:tc>
          <w:tcPr>
            <w:tcW w:w="7704" w:type="dxa"/>
          </w:tcPr>
          <w:p w:rsidR="00A93EC7" w:rsidRDefault="00A93EC7" w:rsidP="00B92550">
            <w:r w:rsidRPr="00511168">
              <w:rPr>
                <w:rFonts w:ascii="GHEA Grapalat" w:hAnsi="GHEA Grapalat"/>
                <w:sz w:val="16"/>
                <w:szCs w:val="16"/>
              </w:rPr>
              <w:t>Атенолол</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126</w:t>
            </w:r>
          </w:p>
        </w:tc>
        <w:tc>
          <w:tcPr>
            <w:tcW w:w="7704" w:type="dxa"/>
            <w:vAlign w:val="center"/>
          </w:tcPr>
          <w:p w:rsidR="00A93EC7" w:rsidRPr="0057764A" w:rsidRDefault="00A93EC7" w:rsidP="00B92550">
            <w:pPr>
              <w:rPr>
                <w:rFonts w:ascii="Sylfaen" w:hAnsi="Sylfaen"/>
                <w:color w:val="000000"/>
                <w:sz w:val="18"/>
                <w:szCs w:val="18"/>
              </w:rPr>
            </w:pPr>
            <w:r w:rsidRPr="00661E7C">
              <w:rPr>
                <w:rFonts w:ascii="Sylfaen" w:hAnsi="Sylfaen"/>
                <w:color w:val="000000"/>
                <w:sz w:val="18"/>
                <w:szCs w:val="18"/>
              </w:rPr>
              <w:t>Таблетка триглитрата глицерина</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127</w:t>
            </w:r>
          </w:p>
        </w:tc>
        <w:tc>
          <w:tcPr>
            <w:tcW w:w="7704" w:type="dxa"/>
            <w:vAlign w:val="center"/>
          </w:tcPr>
          <w:p w:rsidR="00A93EC7" w:rsidRPr="0057764A" w:rsidRDefault="00A93EC7" w:rsidP="00B92550">
            <w:pPr>
              <w:rPr>
                <w:rFonts w:ascii="Sylfaen" w:hAnsi="Sylfaen"/>
                <w:color w:val="000000"/>
                <w:sz w:val="18"/>
                <w:szCs w:val="18"/>
              </w:rPr>
            </w:pPr>
            <w:r w:rsidRPr="00661E7C">
              <w:rPr>
                <w:rFonts w:ascii="Sylfaen" w:hAnsi="Sylfaen"/>
                <w:color w:val="000000"/>
                <w:sz w:val="18"/>
                <w:szCs w:val="18"/>
              </w:rPr>
              <w:t>Диосмин-Гесперидин 450 мг + 50 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rPr>
            </w:pPr>
            <w:r w:rsidRPr="004529EB">
              <w:rPr>
                <w:rFonts w:ascii="Sylfaen" w:hAnsi="Sylfaen"/>
                <w:sz w:val="18"/>
                <w:szCs w:val="18"/>
              </w:rPr>
              <w:t>128</w:t>
            </w:r>
          </w:p>
        </w:tc>
        <w:tc>
          <w:tcPr>
            <w:tcW w:w="7704" w:type="dxa"/>
            <w:vAlign w:val="center"/>
          </w:tcPr>
          <w:p w:rsidR="00A93EC7" w:rsidRPr="0057764A" w:rsidRDefault="00A93EC7" w:rsidP="00B92550">
            <w:pPr>
              <w:rPr>
                <w:rFonts w:ascii="Sylfaen" w:hAnsi="Sylfaen"/>
                <w:color w:val="000000"/>
                <w:sz w:val="18"/>
                <w:szCs w:val="18"/>
              </w:rPr>
            </w:pPr>
            <w:r w:rsidRPr="00661E7C">
              <w:rPr>
                <w:rFonts w:ascii="Sylfaen" w:hAnsi="Sylfaen"/>
                <w:color w:val="000000"/>
                <w:sz w:val="18"/>
                <w:szCs w:val="18"/>
              </w:rPr>
              <w:t>Каптоприл 25 мг</w:t>
            </w:r>
          </w:p>
        </w:tc>
      </w:tr>
      <w:tr w:rsidR="00A93EC7" w:rsidRPr="009044F1" w:rsidTr="004E0B7B">
        <w:trPr>
          <w:jc w:val="center"/>
        </w:trPr>
        <w:tc>
          <w:tcPr>
            <w:tcW w:w="1530" w:type="dxa"/>
            <w:vAlign w:val="center"/>
          </w:tcPr>
          <w:p w:rsidR="00A93EC7" w:rsidRPr="004529EB" w:rsidRDefault="00A93EC7" w:rsidP="006E16B3">
            <w:pPr>
              <w:rPr>
                <w:rFonts w:ascii="Sylfaen" w:hAnsi="Sylfaen"/>
                <w:sz w:val="18"/>
                <w:szCs w:val="18"/>
                <w:lang w:val="hy-AM"/>
              </w:rPr>
            </w:pPr>
            <w:r w:rsidRPr="004529EB">
              <w:rPr>
                <w:rFonts w:ascii="Sylfaen" w:hAnsi="Sylfaen"/>
                <w:sz w:val="18"/>
                <w:szCs w:val="18"/>
              </w:rPr>
              <w:t>12</w:t>
            </w:r>
            <w:r w:rsidRPr="004529EB">
              <w:rPr>
                <w:rFonts w:ascii="Sylfaen" w:hAnsi="Sylfaen"/>
                <w:sz w:val="18"/>
                <w:szCs w:val="18"/>
                <w:lang w:val="hy-AM"/>
              </w:rPr>
              <w:t>9</w:t>
            </w:r>
          </w:p>
        </w:tc>
        <w:tc>
          <w:tcPr>
            <w:tcW w:w="7704" w:type="dxa"/>
            <w:vAlign w:val="center"/>
          </w:tcPr>
          <w:p w:rsidR="00A93EC7" w:rsidRPr="0057764A" w:rsidRDefault="00A93EC7" w:rsidP="00B92550">
            <w:pPr>
              <w:rPr>
                <w:rFonts w:ascii="Sylfaen" w:hAnsi="Sylfaen"/>
                <w:sz w:val="18"/>
                <w:szCs w:val="18"/>
              </w:rPr>
            </w:pPr>
            <w:r w:rsidRPr="00661E7C">
              <w:rPr>
                <w:rFonts w:ascii="Sylfaen" w:hAnsi="Sylfaen"/>
                <w:sz w:val="18"/>
                <w:szCs w:val="18"/>
              </w:rPr>
              <w:t>Гентамицин глазные капли, 3 мг / мл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lang w:val="hy-AM"/>
              </w:rPr>
            </w:pPr>
            <w:r w:rsidRPr="004529EB">
              <w:rPr>
                <w:rFonts w:ascii="Sylfaen" w:hAnsi="Sylfaen"/>
                <w:sz w:val="18"/>
                <w:szCs w:val="18"/>
              </w:rPr>
              <w:t>1</w:t>
            </w:r>
            <w:r w:rsidRPr="004529EB">
              <w:rPr>
                <w:rFonts w:ascii="Sylfaen" w:hAnsi="Sylfaen"/>
                <w:sz w:val="18"/>
                <w:szCs w:val="18"/>
                <w:lang w:val="hy-AM"/>
              </w:rPr>
              <w:t>30</w:t>
            </w:r>
          </w:p>
        </w:tc>
        <w:tc>
          <w:tcPr>
            <w:tcW w:w="7704" w:type="dxa"/>
            <w:vAlign w:val="center"/>
          </w:tcPr>
          <w:p w:rsidR="00A93EC7" w:rsidRPr="0057764A" w:rsidRDefault="00A93EC7" w:rsidP="00B92550">
            <w:pPr>
              <w:rPr>
                <w:rFonts w:ascii="Sylfaen" w:hAnsi="Sylfaen"/>
                <w:color w:val="000000"/>
                <w:sz w:val="18"/>
                <w:szCs w:val="18"/>
              </w:rPr>
            </w:pPr>
            <w:r>
              <w:rPr>
                <w:rFonts w:ascii="Sylfaen" w:hAnsi="Sylfaen"/>
                <w:color w:val="000000"/>
                <w:sz w:val="18"/>
                <w:szCs w:val="18"/>
              </w:rPr>
              <w:t>карбамазепин</w:t>
            </w:r>
          </w:p>
        </w:tc>
      </w:tr>
      <w:tr w:rsidR="00A93EC7" w:rsidRPr="009044F1" w:rsidTr="006E16B3">
        <w:trPr>
          <w:jc w:val="center"/>
        </w:trPr>
        <w:tc>
          <w:tcPr>
            <w:tcW w:w="1530" w:type="dxa"/>
            <w:vAlign w:val="center"/>
          </w:tcPr>
          <w:p w:rsidR="00A93EC7" w:rsidRPr="004529EB" w:rsidRDefault="00A93EC7" w:rsidP="006E16B3">
            <w:pPr>
              <w:rPr>
                <w:rFonts w:ascii="Sylfaen" w:hAnsi="Sylfaen"/>
                <w:sz w:val="18"/>
                <w:szCs w:val="18"/>
                <w:lang w:val="hy-AM"/>
              </w:rPr>
            </w:pPr>
            <w:r w:rsidRPr="004529EB">
              <w:rPr>
                <w:rFonts w:ascii="Sylfaen" w:hAnsi="Sylfaen"/>
                <w:sz w:val="18"/>
                <w:szCs w:val="18"/>
              </w:rPr>
              <w:t>1</w:t>
            </w:r>
            <w:r w:rsidRPr="004529EB">
              <w:rPr>
                <w:rFonts w:ascii="Sylfaen" w:hAnsi="Sylfaen"/>
                <w:sz w:val="18"/>
                <w:szCs w:val="18"/>
                <w:lang w:val="hy-AM"/>
              </w:rPr>
              <w:t>31</w:t>
            </w:r>
          </w:p>
        </w:tc>
        <w:tc>
          <w:tcPr>
            <w:tcW w:w="7704" w:type="dxa"/>
          </w:tcPr>
          <w:p w:rsidR="00A93EC7" w:rsidRPr="006B156D" w:rsidRDefault="00A93EC7" w:rsidP="00B92550">
            <w:pPr>
              <w:rPr>
                <w:sz w:val="20"/>
                <w:szCs w:val="20"/>
              </w:rPr>
            </w:pPr>
            <w:r w:rsidRPr="006B156D">
              <w:rPr>
                <w:sz w:val="20"/>
                <w:szCs w:val="20"/>
              </w:rPr>
              <w:t>парацетамол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lang w:val="hy-AM"/>
              </w:rPr>
            </w:pPr>
            <w:r w:rsidRPr="004529EB">
              <w:rPr>
                <w:rFonts w:ascii="Sylfaen" w:hAnsi="Sylfaen"/>
                <w:sz w:val="18"/>
                <w:szCs w:val="18"/>
              </w:rPr>
              <w:t>1</w:t>
            </w:r>
            <w:r w:rsidRPr="004529EB">
              <w:rPr>
                <w:rFonts w:ascii="Sylfaen" w:hAnsi="Sylfaen"/>
                <w:sz w:val="18"/>
                <w:szCs w:val="18"/>
                <w:lang w:val="hy-AM"/>
              </w:rPr>
              <w:t>32</w:t>
            </w:r>
          </w:p>
        </w:tc>
        <w:tc>
          <w:tcPr>
            <w:tcW w:w="7704" w:type="dxa"/>
          </w:tcPr>
          <w:p w:rsidR="00A93EC7" w:rsidRDefault="00A93EC7" w:rsidP="00B92550">
            <w:r w:rsidRPr="00A11CFC">
              <w:rPr>
                <w:rFonts w:ascii="Sylfaen" w:hAnsi="Sylfaen"/>
                <w:color w:val="000000"/>
                <w:sz w:val="18"/>
                <w:szCs w:val="18"/>
              </w:rPr>
              <w:t>парацетамол</w:t>
            </w:r>
          </w:p>
        </w:tc>
      </w:tr>
      <w:tr w:rsidR="00A93EC7" w:rsidRPr="009044F1" w:rsidTr="00335926">
        <w:trPr>
          <w:jc w:val="center"/>
        </w:trPr>
        <w:tc>
          <w:tcPr>
            <w:tcW w:w="1530" w:type="dxa"/>
            <w:vAlign w:val="center"/>
          </w:tcPr>
          <w:p w:rsidR="00A93EC7" w:rsidRPr="004529EB" w:rsidRDefault="00A93EC7" w:rsidP="006E16B3">
            <w:pPr>
              <w:rPr>
                <w:rFonts w:ascii="Sylfaen" w:hAnsi="Sylfaen"/>
                <w:sz w:val="18"/>
                <w:szCs w:val="18"/>
                <w:lang w:val="hy-AM"/>
              </w:rPr>
            </w:pPr>
            <w:r w:rsidRPr="004529EB">
              <w:rPr>
                <w:rFonts w:ascii="Sylfaen" w:hAnsi="Sylfaen"/>
                <w:sz w:val="18"/>
                <w:szCs w:val="18"/>
              </w:rPr>
              <w:t>1</w:t>
            </w:r>
            <w:r w:rsidRPr="004529EB">
              <w:rPr>
                <w:rFonts w:ascii="Sylfaen" w:hAnsi="Sylfaen"/>
                <w:sz w:val="18"/>
                <w:szCs w:val="18"/>
                <w:lang w:val="hy-AM"/>
              </w:rPr>
              <w:t>33</w:t>
            </w:r>
          </w:p>
        </w:tc>
        <w:tc>
          <w:tcPr>
            <w:tcW w:w="7704" w:type="dxa"/>
          </w:tcPr>
          <w:p w:rsidR="00A93EC7" w:rsidRDefault="00A93EC7" w:rsidP="00B92550">
            <w:r w:rsidRPr="00A11CFC">
              <w:rPr>
                <w:rFonts w:ascii="Sylfaen" w:hAnsi="Sylfaen"/>
                <w:color w:val="000000"/>
                <w:sz w:val="18"/>
                <w:szCs w:val="18"/>
              </w:rPr>
              <w:t>парацетамол</w:t>
            </w:r>
          </w:p>
        </w:tc>
      </w:tr>
      <w:tr w:rsidR="00A93EC7" w:rsidRPr="009044F1" w:rsidTr="006E16B3">
        <w:trPr>
          <w:jc w:val="center"/>
        </w:trPr>
        <w:tc>
          <w:tcPr>
            <w:tcW w:w="1530" w:type="dxa"/>
            <w:vAlign w:val="center"/>
          </w:tcPr>
          <w:p w:rsidR="00A93EC7" w:rsidRPr="004529EB" w:rsidRDefault="00A93EC7" w:rsidP="006E16B3">
            <w:pPr>
              <w:rPr>
                <w:rFonts w:ascii="Sylfaen" w:hAnsi="Sylfaen"/>
                <w:sz w:val="18"/>
                <w:szCs w:val="18"/>
                <w:lang w:val="hy-AM"/>
              </w:rPr>
            </w:pPr>
            <w:r w:rsidRPr="004529EB">
              <w:rPr>
                <w:rFonts w:ascii="Sylfaen" w:hAnsi="Sylfaen"/>
                <w:sz w:val="18"/>
                <w:szCs w:val="18"/>
              </w:rPr>
              <w:t>13</w:t>
            </w:r>
            <w:r w:rsidRPr="004529EB">
              <w:rPr>
                <w:rFonts w:ascii="Sylfaen" w:hAnsi="Sylfaen"/>
                <w:sz w:val="18"/>
                <w:szCs w:val="18"/>
                <w:lang w:val="hy-AM"/>
              </w:rPr>
              <w:t>4</w:t>
            </w:r>
          </w:p>
        </w:tc>
        <w:tc>
          <w:tcPr>
            <w:tcW w:w="7704" w:type="dxa"/>
            <w:vAlign w:val="center"/>
          </w:tcPr>
          <w:p w:rsidR="00A93EC7" w:rsidRPr="0057764A" w:rsidRDefault="00A93EC7" w:rsidP="00B92550">
            <w:pPr>
              <w:rPr>
                <w:rFonts w:ascii="Sylfaen" w:hAnsi="Sylfaen"/>
                <w:color w:val="000000"/>
                <w:sz w:val="18"/>
                <w:szCs w:val="18"/>
              </w:rPr>
            </w:pPr>
            <w:r>
              <w:rPr>
                <w:rFonts w:ascii="Sylfaen" w:hAnsi="Sylfaen"/>
                <w:color w:val="000000"/>
                <w:sz w:val="18"/>
                <w:szCs w:val="18"/>
              </w:rPr>
              <w:t>парацетамол</w:t>
            </w:r>
          </w:p>
        </w:tc>
      </w:tr>
      <w:tr w:rsidR="00A93EC7" w:rsidRPr="009044F1" w:rsidTr="00A852EA">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135</w:t>
            </w:r>
          </w:p>
        </w:tc>
        <w:tc>
          <w:tcPr>
            <w:tcW w:w="7704" w:type="dxa"/>
            <w:vAlign w:val="center"/>
          </w:tcPr>
          <w:p w:rsidR="00A93EC7" w:rsidRPr="002F20EB" w:rsidRDefault="00A93EC7" w:rsidP="00B92550">
            <w:pPr>
              <w:rPr>
                <w:rFonts w:ascii="Sylfaen" w:hAnsi="Sylfaen"/>
                <w:color w:val="000000"/>
                <w:sz w:val="20"/>
                <w:szCs w:val="20"/>
              </w:rPr>
            </w:pPr>
            <w:r w:rsidRPr="002F20EB">
              <w:rPr>
                <w:rFonts w:ascii="Sylfaen" w:hAnsi="Sylfaen"/>
                <w:color w:val="000000"/>
                <w:sz w:val="20"/>
                <w:szCs w:val="20"/>
              </w:rPr>
              <w:t>пиридоксин</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136</w:t>
            </w:r>
          </w:p>
        </w:tc>
        <w:tc>
          <w:tcPr>
            <w:tcW w:w="7704" w:type="dxa"/>
            <w:shd w:val="clear" w:color="auto" w:fill="auto"/>
          </w:tcPr>
          <w:p w:rsidR="00A93EC7" w:rsidRDefault="00A93EC7" w:rsidP="00B92550">
            <w:r w:rsidRPr="00531951">
              <w:rPr>
                <w:rFonts w:ascii="GHEA Grapalat" w:hAnsi="GHEA Grapalat"/>
                <w:color w:val="000000"/>
                <w:sz w:val="16"/>
                <w:szCs w:val="16"/>
                <w:lang w:val="en-US" w:eastAsia="en-US" w:bidi="ar-SA"/>
              </w:rPr>
              <w:t xml:space="preserve">Трамадол  </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137</w:t>
            </w:r>
          </w:p>
        </w:tc>
        <w:tc>
          <w:tcPr>
            <w:tcW w:w="7704" w:type="dxa"/>
          </w:tcPr>
          <w:p w:rsidR="00A93EC7" w:rsidRDefault="00A93EC7" w:rsidP="00B92550">
            <w:r w:rsidRPr="00531951">
              <w:rPr>
                <w:rFonts w:ascii="GHEA Grapalat" w:hAnsi="GHEA Grapalat"/>
                <w:color w:val="000000"/>
                <w:sz w:val="16"/>
                <w:szCs w:val="16"/>
                <w:lang w:val="en-US" w:eastAsia="en-US" w:bidi="ar-SA"/>
              </w:rPr>
              <w:t xml:space="preserve">Трамадол  </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138</w:t>
            </w:r>
          </w:p>
        </w:tc>
        <w:tc>
          <w:tcPr>
            <w:tcW w:w="7704" w:type="dxa"/>
            <w:vAlign w:val="center"/>
          </w:tcPr>
          <w:p w:rsidR="00A93EC7" w:rsidRPr="0057764A" w:rsidRDefault="00A93EC7" w:rsidP="00B92550">
            <w:pPr>
              <w:rPr>
                <w:rFonts w:ascii="Sylfaen" w:hAnsi="Sylfaen"/>
                <w:color w:val="000000"/>
                <w:sz w:val="18"/>
                <w:szCs w:val="18"/>
              </w:rPr>
            </w:pPr>
            <w:r w:rsidRPr="00E829E0">
              <w:rPr>
                <w:rFonts w:ascii="GHEA Grapalat" w:hAnsi="GHEA Grapalat"/>
                <w:sz w:val="16"/>
                <w:szCs w:val="16"/>
              </w:rPr>
              <w:t>Тамсулозин</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139</w:t>
            </w:r>
          </w:p>
        </w:tc>
        <w:tc>
          <w:tcPr>
            <w:tcW w:w="7704" w:type="dxa"/>
          </w:tcPr>
          <w:p w:rsidR="00A93EC7" w:rsidRDefault="00A93EC7" w:rsidP="00B92550">
            <w:r w:rsidRPr="0048234A">
              <w:rPr>
                <w:rFonts w:ascii="GHEA Grapalat" w:hAnsi="GHEA Grapalat"/>
                <w:sz w:val="16"/>
                <w:szCs w:val="16"/>
              </w:rPr>
              <w:t>эналаприл</w:t>
            </w:r>
          </w:p>
        </w:tc>
      </w:tr>
      <w:tr w:rsidR="00A93EC7" w:rsidRPr="009044F1" w:rsidTr="00A852EA">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140</w:t>
            </w:r>
          </w:p>
        </w:tc>
        <w:tc>
          <w:tcPr>
            <w:tcW w:w="7704" w:type="dxa"/>
          </w:tcPr>
          <w:p w:rsidR="00A93EC7" w:rsidRDefault="00A93EC7" w:rsidP="00B92550">
            <w:r w:rsidRPr="0048234A">
              <w:rPr>
                <w:rFonts w:ascii="GHEA Grapalat" w:hAnsi="GHEA Grapalat"/>
                <w:sz w:val="16"/>
                <w:szCs w:val="16"/>
              </w:rPr>
              <w:t>эналаприл</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141</w:t>
            </w:r>
          </w:p>
        </w:tc>
        <w:tc>
          <w:tcPr>
            <w:tcW w:w="7704" w:type="dxa"/>
            <w:vAlign w:val="center"/>
          </w:tcPr>
          <w:p w:rsidR="00A93EC7" w:rsidRPr="0057764A" w:rsidRDefault="00A93EC7" w:rsidP="00B92550">
            <w:pPr>
              <w:rPr>
                <w:rFonts w:ascii="Sylfaen" w:hAnsi="Sylfaen"/>
                <w:color w:val="000000"/>
                <w:sz w:val="18"/>
                <w:szCs w:val="18"/>
              </w:rPr>
            </w:pPr>
            <w:r w:rsidRPr="00661E7C">
              <w:rPr>
                <w:rFonts w:ascii="Sylfaen" w:hAnsi="Sylfaen"/>
                <w:color w:val="000000"/>
                <w:sz w:val="18"/>
                <w:szCs w:val="18"/>
              </w:rPr>
              <w:t>эналаприл, гидрохлоротиазид 10 мг + 25 мг</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142</w:t>
            </w:r>
          </w:p>
        </w:tc>
        <w:tc>
          <w:tcPr>
            <w:tcW w:w="7704" w:type="dxa"/>
            <w:vAlign w:val="center"/>
          </w:tcPr>
          <w:p w:rsidR="00A93EC7" w:rsidRPr="0057764A" w:rsidRDefault="00A93EC7" w:rsidP="00B92550">
            <w:pPr>
              <w:rPr>
                <w:rFonts w:ascii="Sylfaen" w:hAnsi="Sylfaen"/>
                <w:color w:val="000000"/>
                <w:sz w:val="18"/>
                <w:szCs w:val="18"/>
              </w:rPr>
            </w:pPr>
            <w:r w:rsidRPr="00661E7C">
              <w:rPr>
                <w:rFonts w:ascii="Sylfaen" w:hAnsi="Sylfaen"/>
                <w:color w:val="000000"/>
                <w:sz w:val="18"/>
                <w:szCs w:val="18"/>
              </w:rPr>
              <w:t>Эритромицин 0,5% 10 г</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143</w:t>
            </w:r>
          </w:p>
        </w:tc>
        <w:tc>
          <w:tcPr>
            <w:tcW w:w="7704" w:type="dxa"/>
          </w:tcPr>
          <w:p w:rsidR="00A93EC7" w:rsidRDefault="00A93EC7" w:rsidP="00B92550">
            <w:r w:rsidRPr="003573FC">
              <w:rPr>
                <w:rFonts w:ascii="GHEA Grapalat" w:hAnsi="GHEA Grapalat"/>
                <w:sz w:val="16"/>
                <w:szCs w:val="16"/>
                <w:lang w:val="en-US"/>
              </w:rPr>
              <w:t xml:space="preserve">Изосорбит </w:t>
            </w:r>
            <w:r w:rsidRPr="003573FC">
              <w:rPr>
                <w:rFonts w:ascii="GHEA Grapalat" w:hAnsi="GHEA Grapalat"/>
                <w:sz w:val="16"/>
                <w:szCs w:val="16"/>
              </w:rPr>
              <w:t>моно</w:t>
            </w:r>
            <w:r w:rsidRPr="003573FC">
              <w:rPr>
                <w:rFonts w:ascii="GHEA Grapalat" w:hAnsi="GHEA Grapalat"/>
                <w:sz w:val="16"/>
                <w:szCs w:val="16"/>
                <w:lang w:val="en-US"/>
              </w:rPr>
              <w:t>нитрат</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144</w:t>
            </w:r>
          </w:p>
        </w:tc>
        <w:tc>
          <w:tcPr>
            <w:tcW w:w="7704" w:type="dxa"/>
          </w:tcPr>
          <w:p w:rsidR="00A93EC7" w:rsidRDefault="00A93EC7" w:rsidP="00B92550">
            <w:r w:rsidRPr="003573FC">
              <w:rPr>
                <w:rFonts w:ascii="GHEA Grapalat" w:hAnsi="GHEA Grapalat"/>
                <w:sz w:val="16"/>
                <w:szCs w:val="16"/>
                <w:lang w:val="en-US"/>
              </w:rPr>
              <w:t xml:space="preserve">Изосорбит </w:t>
            </w:r>
            <w:r w:rsidRPr="003573FC">
              <w:rPr>
                <w:rFonts w:ascii="GHEA Grapalat" w:hAnsi="GHEA Grapalat"/>
                <w:sz w:val="16"/>
                <w:szCs w:val="16"/>
              </w:rPr>
              <w:t>моно</w:t>
            </w:r>
            <w:r w:rsidRPr="003573FC">
              <w:rPr>
                <w:rFonts w:ascii="GHEA Grapalat" w:hAnsi="GHEA Grapalat"/>
                <w:sz w:val="16"/>
                <w:szCs w:val="16"/>
                <w:lang w:val="en-US"/>
              </w:rPr>
              <w:t>нитрат</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145</w:t>
            </w:r>
          </w:p>
        </w:tc>
        <w:tc>
          <w:tcPr>
            <w:tcW w:w="7704" w:type="dxa"/>
            <w:vAlign w:val="center"/>
          </w:tcPr>
          <w:p w:rsidR="00A93EC7" w:rsidRPr="0057764A" w:rsidRDefault="00A93EC7" w:rsidP="00B92550">
            <w:pPr>
              <w:rPr>
                <w:rFonts w:ascii="Sylfaen" w:hAnsi="Sylfaen"/>
                <w:sz w:val="18"/>
                <w:szCs w:val="18"/>
              </w:rPr>
            </w:pPr>
            <w:r w:rsidRPr="00661E7C">
              <w:rPr>
                <w:rFonts w:ascii="Sylfaen" w:hAnsi="Sylfaen"/>
                <w:sz w:val="18"/>
                <w:szCs w:val="18"/>
              </w:rPr>
              <w:t>Кальций, холекальциферол 1000 мг + 22 мг (880 мм)</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146</w:t>
            </w:r>
          </w:p>
        </w:tc>
        <w:tc>
          <w:tcPr>
            <w:tcW w:w="7704" w:type="dxa"/>
            <w:vAlign w:val="center"/>
          </w:tcPr>
          <w:p w:rsidR="00A93EC7" w:rsidRPr="0057764A" w:rsidRDefault="00A93EC7" w:rsidP="00B92550">
            <w:pPr>
              <w:rPr>
                <w:rFonts w:ascii="Sylfaen" w:hAnsi="Sylfaen"/>
                <w:sz w:val="18"/>
                <w:szCs w:val="18"/>
              </w:rPr>
            </w:pPr>
            <w:r w:rsidRPr="00661E7C">
              <w:rPr>
                <w:rFonts w:ascii="Sylfaen" w:hAnsi="Sylfaen"/>
                <w:sz w:val="18"/>
                <w:szCs w:val="18"/>
              </w:rPr>
              <w:t>Кальций, холекальциферол 500 мг +5,5 мг (200 ммоль)</w:t>
            </w:r>
          </w:p>
        </w:tc>
      </w:tr>
      <w:tr w:rsidR="00A93EC7" w:rsidRPr="009044F1" w:rsidTr="00A852EA">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147</w:t>
            </w:r>
          </w:p>
        </w:tc>
        <w:tc>
          <w:tcPr>
            <w:tcW w:w="7704" w:type="dxa"/>
            <w:vAlign w:val="center"/>
          </w:tcPr>
          <w:p w:rsidR="00A93EC7" w:rsidRPr="0057764A" w:rsidRDefault="00A93EC7" w:rsidP="00B92550">
            <w:pPr>
              <w:rPr>
                <w:rFonts w:ascii="Sylfaen" w:hAnsi="Sylfaen"/>
                <w:sz w:val="18"/>
                <w:szCs w:val="18"/>
              </w:rPr>
            </w:pPr>
            <w:r w:rsidRPr="009F5CBF">
              <w:rPr>
                <w:rFonts w:ascii="Sylfaen" w:hAnsi="Sylfaen"/>
                <w:sz w:val="18"/>
                <w:szCs w:val="18"/>
              </w:rPr>
              <w:t>Кальций, холекальциферол, 500 мг + 11 мг (400 ммоль)</w:t>
            </w:r>
          </w:p>
        </w:tc>
      </w:tr>
      <w:tr w:rsidR="00A93EC7" w:rsidRPr="009044F1" w:rsidTr="00A852EA">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148</w:t>
            </w:r>
          </w:p>
        </w:tc>
        <w:tc>
          <w:tcPr>
            <w:tcW w:w="7704" w:type="dxa"/>
            <w:vAlign w:val="center"/>
          </w:tcPr>
          <w:p w:rsidR="00A93EC7" w:rsidRPr="0057764A" w:rsidRDefault="00A93EC7" w:rsidP="00B92550">
            <w:pPr>
              <w:rPr>
                <w:rFonts w:ascii="Sylfaen" w:hAnsi="Sylfaen"/>
                <w:sz w:val="18"/>
                <w:szCs w:val="18"/>
              </w:rPr>
            </w:pPr>
            <w:r w:rsidRPr="009F5CBF">
              <w:rPr>
                <w:rFonts w:ascii="Sylfaen" w:hAnsi="Sylfaen"/>
                <w:sz w:val="18"/>
                <w:szCs w:val="18"/>
              </w:rPr>
              <w:t>Каптоприл 25г</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149</w:t>
            </w:r>
          </w:p>
        </w:tc>
        <w:tc>
          <w:tcPr>
            <w:tcW w:w="7704" w:type="dxa"/>
          </w:tcPr>
          <w:p w:rsidR="00A93EC7" w:rsidRDefault="00A93EC7" w:rsidP="00B92550">
            <w:r w:rsidRPr="00D21F64">
              <w:rPr>
                <w:rFonts w:ascii="GHEA Grapalat" w:hAnsi="GHEA Grapalat"/>
                <w:sz w:val="16"/>
                <w:szCs w:val="16"/>
              </w:rPr>
              <w:t>Кетопрофен</w:t>
            </w:r>
          </w:p>
        </w:tc>
      </w:tr>
      <w:tr w:rsidR="00A93EC7" w:rsidRPr="009044F1" w:rsidTr="00A852EA">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150</w:t>
            </w:r>
          </w:p>
        </w:tc>
        <w:tc>
          <w:tcPr>
            <w:tcW w:w="7704" w:type="dxa"/>
          </w:tcPr>
          <w:p w:rsidR="00A93EC7" w:rsidRDefault="00A93EC7" w:rsidP="00B92550">
            <w:r w:rsidRPr="00D21F64">
              <w:rPr>
                <w:rFonts w:ascii="GHEA Grapalat" w:hAnsi="GHEA Grapalat"/>
                <w:sz w:val="16"/>
                <w:szCs w:val="16"/>
              </w:rPr>
              <w:t>Кетопрофен</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151</w:t>
            </w:r>
          </w:p>
        </w:tc>
        <w:tc>
          <w:tcPr>
            <w:tcW w:w="7704" w:type="dxa"/>
          </w:tcPr>
          <w:p w:rsidR="00A93EC7" w:rsidRDefault="00A93EC7" w:rsidP="00B92550">
            <w:r w:rsidRPr="00D21F64">
              <w:rPr>
                <w:rFonts w:ascii="GHEA Grapalat" w:hAnsi="GHEA Grapalat"/>
                <w:sz w:val="16"/>
                <w:szCs w:val="16"/>
              </w:rPr>
              <w:t>Кетопрофен</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152</w:t>
            </w:r>
          </w:p>
        </w:tc>
        <w:tc>
          <w:tcPr>
            <w:tcW w:w="7704" w:type="dxa"/>
            <w:vAlign w:val="center"/>
          </w:tcPr>
          <w:p w:rsidR="00A93EC7" w:rsidRPr="009F5CBF" w:rsidRDefault="00A93EC7" w:rsidP="00B92550">
            <w:pPr>
              <w:rPr>
                <w:rFonts w:ascii="Sylfaen" w:hAnsi="Sylfaen"/>
                <w:sz w:val="18"/>
                <w:szCs w:val="18"/>
                <w:highlight w:val="cyan"/>
              </w:rPr>
            </w:pPr>
            <w:r w:rsidRPr="009F5CBF">
              <w:rPr>
                <w:rFonts w:ascii="Sylfaen" w:hAnsi="Sylfaen"/>
                <w:sz w:val="18"/>
                <w:szCs w:val="18"/>
                <w:highlight w:val="cyan"/>
              </w:rPr>
              <w:t xml:space="preserve">Клоназепам </w:t>
            </w:r>
          </w:p>
        </w:tc>
      </w:tr>
      <w:tr w:rsidR="00A93EC7" w:rsidRPr="009044F1" w:rsidTr="00A852EA">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153</w:t>
            </w:r>
          </w:p>
        </w:tc>
        <w:tc>
          <w:tcPr>
            <w:tcW w:w="7704" w:type="dxa"/>
            <w:vAlign w:val="center"/>
          </w:tcPr>
          <w:p w:rsidR="00A93EC7" w:rsidRPr="0057764A" w:rsidRDefault="00A93EC7" w:rsidP="00B92550">
            <w:pPr>
              <w:rPr>
                <w:rFonts w:ascii="Sylfaen" w:hAnsi="Sylfaen"/>
                <w:sz w:val="18"/>
                <w:szCs w:val="18"/>
              </w:rPr>
            </w:pPr>
            <w:r w:rsidRPr="009F5CBF">
              <w:rPr>
                <w:rFonts w:ascii="Sylfaen" w:hAnsi="Sylfaen"/>
                <w:sz w:val="18"/>
                <w:szCs w:val="18"/>
              </w:rPr>
              <w:t>Метилпреднизолон 4 мг</w:t>
            </w:r>
          </w:p>
        </w:tc>
      </w:tr>
      <w:tr w:rsidR="00A93EC7" w:rsidRPr="009044F1" w:rsidTr="00A852EA">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154</w:t>
            </w:r>
          </w:p>
        </w:tc>
        <w:tc>
          <w:tcPr>
            <w:tcW w:w="7704" w:type="dxa"/>
            <w:vAlign w:val="center"/>
          </w:tcPr>
          <w:p w:rsidR="00A93EC7" w:rsidRPr="00E27E20" w:rsidRDefault="00A93EC7" w:rsidP="00B92550">
            <w:pPr>
              <w:rPr>
                <w:rFonts w:ascii="Sylfaen" w:hAnsi="Sylfaen"/>
                <w:sz w:val="18"/>
                <w:szCs w:val="18"/>
                <w:highlight w:val="yellow"/>
              </w:rPr>
            </w:pPr>
            <w:r>
              <w:rPr>
                <w:rFonts w:ascii="GHEA Grapalat" w:hAnsi="GHEA Grapalat"/>
                <w:color w:val="000000"/>
                <w:sz w:val="18"/>
                <w:szCs w:val="18"/>
              </w:rPr>
              <w:t>Монтелукаст  1</w:t>
            </w:r>
            <w:r w:rsidRPr="0068069D">
              <w:rPr>
                <w:rFonts w:ascii="Sylfaen" w:hAnsi="Sylfaen"/>
                <w:sz w:val="18"/>
                <w:szCs w:val="18"/>
              </w:rPr>
              <w:t>0мг</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155</w:t>
            </w:r>
          </w:p>
        </w:tc>
        <w:tc>
          <w:tcPr>
            <w:tcW w:w="7704" w:type="dxa"/>
            <w:vAlign w:val="center"/>
          </w:tcPr>
          <w:p w:rsidR="00A93EC7" w:rsidRPr="0057764A" w:rsidRDefault="00A93EC7" w:rsidP="00B92550">
            <w:pPr>
              <w:rPr>
                <w:rFonts w:ascii="Sylfaen" w:hAnsi="Sylfaen"/>
                <w:sz w:val="18"/>
                <w:szCs w:val="18"/>
              </w:rPr>
            </w:pPr>
            <w:r>
              <w:rPr>
                <w:rFonts w:ascii="GHEA Grapalat" w:hAnsi="GHEA Grapalat"/>
                <w:color w:val="000000"/>
                <w:sz w:val="18"/>
                <w:szCs w:val="18"/>
              </w:rPr>
              <w:t>Монтелукаст 5</w:t>
            </w:r>
            <w:r w:rsidRPr="0068069D">
              <w:rPr>
                <w:rFonts w:ascii="Sylfaen" w:hAnsi="Sylfaen"/>
                <w:sz w:val="18"/>
                <w:szCs w:val="18"/>
              </w:rPr>
              <w:t>мг</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156</w:t>
            </w:r>
          </w:p>
        </w:tc>
        <w:tc>
          <w:tcPr>
            <w:tcW w:w="7704" w:type="dxa"/>
            <w:vAlign w:val="center"/>
          </w:tcPr>
          <w:p w:rsidR="00A93EC7" w:rsidRPr="0057764A" w:rsidRDefault="00A93EC7" w:rsidP="00B92550">
            <w:pPr>
              <w:rPr>
                <w:rFonts w:ascii="Sylfaen" w:hAnsi="Sylfaen"/>
                <w:sz w:val="18"/>
                <w:szCs w:val="18"/>
              </w:rPr>
            </w:pPr>
            <w:r w:rsidRPr="00C15F64">
              <w:rPr>
                <w:rFonts w:ascii="Sylfaen" w:hAnsi="Sylfaen"/>
                <w:sz w:val="18"/>
                <w:szCs w:val="18"/>
              </w:rPr>
              <w:t>Пантопразол 40 мг</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157</w:t>
            </w:r>
          </w:p>
        </w:tc>
        <w:tc>
          <w:tcPr>
            <w:tcW w:w="7704" w:type="dxa"/>
            <w:vAlign w:val="center"/>
          </w:tcPr>
          <w:p w:rsidR="00A93EC7" w:rsidRPr="0057764A" w:rsidRDefault="00A93EC7" w:rsidP="00B92550">
            <w:pPr>
              <w:rPr>
                <w:rFonts w:ascii="Sylfaen" w:hAnsi="Sylfaen"/>
                <w:sz w:val="18"/>
                <w:szCs w:val="18"/>
              </w:rPr>
            </w:pPr>
            <w:r w:rsidRPr="00C15F64">
              <w:rPr>
                <w:rFonts w:ascii="Sylfaen" w:hAnsi="Sylfaen"/>
                <w:sz w:val="18"/>
                <w:szCs w:val="18"/>
              </w:rPr>
              <w:t xml:space="preserve">Пантопразол </w:t>
            </w:r>
            <w:r>
              <w:rPr>
                <w:rFonts w:ascii="Sylfaen" w:hAnsi="Sylfaen"/>
                <w:sz w:val="18"/>
                <w:szCs w:val="18"/>
              </w:rPr>
              <w:t>20</w:t>
            </w:r>
            <w:r w:rsidRPr="00C15F64">
              <w:rPr>
                <w:rFonts w:ascii="Sylfaen" w:hAnsi="Sylfaen"/>
                <w:sz w:val="18"/>
                <w:szCs w:val="18"/>
              </w:rPr>
              <w:t xml:space="preserve"> мг</w:t>
            </w:r>
          </w:p>
        </w:tc>
      </w:tr>
      <w:tr w:rsidR="00A93EC7" w:rsidRPr="009044F1" w:rsidTr="006E16B3">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t>158</w:t>
            </w:r>
          </w:p>
        </w:tc>
        <w:tc>
          <w:tcPr>
            <w:tcW w:w="7704" w:type="dxa"/>
          </w:tcPr>
          <w:p w:rsidR="00A93EC7" w:rsidRPr="00F45F25" w:rsidRDefault="00A93EC7" w:rsidP="00B92550">
            <w:r w:rsidRPr="00F45F25">
              <w:t>Периндоприл, индапамид</w:t>
            </w:r>
          </w:p>
        </w:tc>
      </w:tr>
      <w:tr w:rsidR="00A93EC7" w:rsidRPr="009044F1" w:rsidTr="00335926">
        <w:trPr>
          <w:jc w:val="center"/>
        </w:trPr>
        <w:tc>
          <w:tcPr>
            <w:tcW w:w="1530" w:type="dxa"/>
            <w:vAlign w:val="bottom"/>
          </w:tcPr>
          <w:p w:rsidR="00A93EC7" w:rsidRPr="004529EB" w:rsidRDefault="00A93EC7" w:rsidP="006E16B3">
            <w:pPr>
              <w:rPr>
                <w:rFonts w:ascii="Calibri" w:hAnsi="Calibri" w:cs="Calibri"/>
                <w:sz w:val="18"/>
                <w:szCs w:val="18"/>
              </w:rPr>
            </w:pPr>
            <w:r w:rsidRPr="004529EB">
              <w:rPr>
                <w:rFonts w:ascii="Calibri" w:hAnsi="Calibri" w:cs="Calibri"/>
                <w:sz w:val="18"/>
                <w:szCs w:val="18"/>
              </w:rPr>
              <w:lastRenderedPageBreak/>
              <w:t>159</w:t>
            </w:r>
          </w:p>
        </w:tc>
        <w:tc>
          <w:tcPr>
            <w:tcW w:w="7704" w:type="dxa"/>
          </w:tcPr>
          <w:p w:rsidR="00A93EC7" w:rsidRPr="008A4E1E" w:rsidRDefault="00A93EC7" w:rsidP="00B92550">
            <w:r w:rsidRPr="008A4E1E">
              <w:t>Периндоприл, индапамид</w:t>
            </w:r>
          </w:p>
        </w:tc>
      </w:tr>
      <w:tr w:rsidR="00A93EC7" w:rsidRPr="009044F1" w:rsidTr="00335926">
        <w:trPr>
          <w:jc w:val="center"/>
        </w:trPr>
        <w:tc>
          <w:tcPr>
            <w:tcW w:w="1530" w:type="dxa"/>
            <w:vAlign w:val="bottom"/>
          </w:tcPr>
          <w:p w:rsidR="00A93EC7" w:rsidRPr="0057764A" w:rsidRDefault="00A93EC7" w:rsidP="006E16B3">
            <w:pPr>
              <w:rPr>
                <w:rFonts w:ascii="Calibri" w:hAnsi="Calibri" w:cs="Calibri"/>
                <w:sz w:val="16"/>
                <w:szCs w:val="16"/>
              </w:rPr>
            </w:pPr>
            <w:r w:rsidRPr="0057764A">
              <w:rPr>
                <w:rFonts w:ascii="Calibri" w:hAnsi="Calibri" w:cs="Calibri"/>
                <w:sz w:val="16"/>
                <w:szCs w:val="16"/>
              </w:rPr>
              <w:t>160</w:t>
            </w:r>
          </w:p>
        </w:tc>
        <w:tc>
          <w:tcPr>
            <w:tcW w:w="7704" w:type="dxa"/>
          </w:tcPr>
          <w:p w:rsidR="00A93EC7" w:rsidRDefault="00A93EC7" w:rsidP="00B92550">
            <w:r w:rsidRPr="002A4FBF">
              <w:rPr>
                <w:rFonts w:ascii="GHEA Grapalat" w:hAnsi="GHEA Grapalat"/>
                <w:sz w:val="16"/>
                <w:szCs w:val="16"/>
              </w:rPr>
              <w:t>Периндоприл,</w:t>
            </w:r>
            <w:proofErr w:type="gramStart"/>
            <w:r w:rsidRPr="002A4FBF">
              <w:rPr>
                <w:rFonts w:ascii="GHEA Grapalat" w:hAnsi="GHEA Grapalat"/>
                <w:sz w:val="16"/>
                <w:szCs w:val="16"/>
              </w:rPr>
              <w:t xml:space="preserve"> ,</w:t>
            </w:r>
            <w:proofErr w:type="gramEnd"/>
            <w:r w:rsidRPr="002A4FBF">
              <w:rPr>
                <w:rFonts w:ascii="GHEA Grapalat" w:hAnsi="GHEA Grapalat"/>
                <w:sz w:val="16"/>
                <w:szCs w:val="16"/>
              </w:rPr>
              <w:t xml:space="preserve"> амлодипин </w:t>
            </w:r>
            <w:r>
              <w:rPr>
                <w:rFonts w:ascii="GHEA Grapalat" w:hAnsi="GHEA Grapalat"/>
                <w:sz w:val="16"/>
                <w:szCs w:val="16"/>
              </w:rPr>
              <w:t xml:space="preserve"> </w:t>
            </w:r>
            <w:r w:rsidRPr="0057764A">
              <w:rPr>
                <w:rFonts w:ascii="Sylfaen" w:hAnsi="Sylfaen"/>
                <w:sz w:val="18"/>
                <w:szCs w:val="18"/>
              </w:rPr>
              <w:t>5</w:t>
            </w:r>
            <w:r>
              <w:rPr>
                <w:rFonts w:ascii="Sylfaen" w:hAnsi="Sylfaen"/>
                <w:sz w:val="18"/>
                <w:szCs w:val="18"/>
              </w:rPr>
              <w:t>мг</w:t>
            </w:r>
            <w:r w:rsidRPr="0057764A">
              <w:rPr>
                <w:rFonts w:ascii="Sylfaen" w:hAnsi="Sylfaen"/>
                <w:sz w:val="18"/>
                <w:szCs w:val="18"/>
              </w:rPr>
              <w:t>+5</w:t>
            </w:r>
            <w:r>
              <w:rPr>
                <w:rFonts w:ascii="Sylfaen" w:hAnsi="Sylfaen"/>
                <w:sz w:val="18"/>
                <w:szCs w:val="18"/>
              </w:rPr>
              <w:t>мг</w:t>
            </w:r>
          </w:p>
        </w:tc>
      </w:tr>
      <w:tr w:rsidR="00A93EC7" w:rsidRPr="009044F1" w:rsidTr="00335926">
        <w:trPr>
          <w:jc w:val="center"/>
        </w:trPr>
        <w:tc>
          <w:tcPr>
            <w:tcW w:w="1530" w:type="dxa"/>
            <w:vAlign w:val="bottom"/>
          </w:tcPr>
          <w:p w:rsidR="00A93EC7" w:rsidRPr="0057764A" w:rsidRDefault="00A93EC7" w:rsidP="006E16B3">
            <w:pPr>
              <w:rPr>
                <w:rFonts w:ascii="Calibri" w:hAnsi="Calibri" w:cs="Calibri"/>
                <w:sz w:val="16"/>
                <w:szCs w:val="16"/>
              </w:rPr>
            </w:pPr>
            <w:r w:rsidRPr="0057764A">
              <w:rPr>
                <w:rFonts w:ascii="Calibri" w:hAnsi="Calibri" w:cs="Calibri"/>
                <w:sz w:val="16"/>
                <w:szCs w:val="16"/>
              </w:rPr>
              <w:t>161</w:t>
            </w:r>
          </w:p>
        </w:tc>
        <w:tc>
          <w:tcPr>
            <w:tcW w:w="7704" w:type="dxa"/>
          </w:tcPr>
          <w:p w:rsidR="00A93EC7" w:rsidRDefault="00A93EC7" w:rsidP="00B92550">
            <w:r w:rsidRPr="002A4FBF">
              <w:rPr>
                <w:rFonts w:ascii="GHEA Grapalat" w:hAnsi="GHEA Grapalat"/>
                <w:sz w:val="16"/>
                <w:szCs w:val="16"/>
              </w:rPr>
              <w:t xml:space="preserve">Периндоприл,  амлодипин </w:t>
            </w:r>
            <w:r>
              <w:rPr>
                <w:rFonts w:ascii="GHEA Grapalat" w:hAnsi="GHEA Grapalat"/>
                <w:sz w:val="16"/>
                <w:szCs w:val="16"/>
              </w:rPr>
              <w:t xml:space="preserve"> </w:t>
            </w:r>
            <w:r w:rsidRPr="0057764A">
              <w:rPr>
                <w:rFonts w:ascii="Sylfaen" w:hAnsi="Sylfaen"/>
                <w:sz w:val="18"/>
                <w:szCs w:val="18"/>
              </w:rPr>
              <w:t>5</w:t>
            </w:r>
            <w:r>
              <w:rPr>
                <w:rFonts w:ascii="Sylfaen" w:hAnsi="Sylfaen"/>
                <w:sz w:val="18"/>
                <w:szCs w:val="18"/>
              </w:rPr>
              <w:t>мг</w:t>
            </w:r>
            <w:r w:rsidRPr="0057764A">
              <w:rPr>
                <w:rFonts w:ascii="Sylfaen" w:hAnsi="Sylfaen"/>
                <w:sz w:val="18"/>
                <w:szCs w:val="18"/>
              </w:rPr>
              <w:t>+</w:t>
            </w:r>
            <w:r>
              <w:rPr>
                <w:rFonts w:ascii="Sylfaen" w:hAnsi="Sylfaen"/>
                <w:sz w:val="18"/>
                <w:szCs w:val="18"/>
              </w:rPr>
              <w:t>10мг</w:t>
            </w:r>
          </w:p>
        </w:tc>
      </w:tr>
      <w:tr w:rsidR="00A93EC7" w:rsidRPr="009044F1" w:rsidTr="00335926">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162</w:t>
            </w:r>
          </w:p>
        </w:tc>
        <w:tc>
          <w:tcPr>
            <w:tcW w:w="7704" w:type="dxa"/>
          </w:tcPr>
          <w:p w:rsidR="00A93EC7" w:rsidRDefault="00A93EC7" w:rsidP="00B92550">
            <w:r w:rsidRPr="002A4FBF">
              <w:rPr>
                <w:rFonts w:ascii="GHEA Grapalat" w:hAnsi="GHEA Grapalat"/>
                <w:sz w:val="16"/>
                <w:szCs w:val="16"/>
              </w:rPr>
              <w:t xml:space="preserve">Периндоприл,  амлодипин </w:t>
            </w:r>
            <w:r>
              <w:rPr>
                <w:rFonts w:ascii="GHEA Grapalat" w:hAnsi="GHEA Grapalat"/>
                <w:sz w:val="16"/>
                <w:szCs w:val="16"/>
              </w:rPr>
              <w:t xml:space="preserve"> </w:t>
            </w:r>
            <w:r>
              <w:rPr>
                <w:rFonts w:ascii="Sylfaen" w:hAnsi="Sylfaen"/>
                <w:sz w:val="18"/>
                <w:szCs w:val="18"/>
              </w:rPr>
              <w:t>10мг</w:t>
            </w:r>
            <w:r w:rsidRPr="0057764A">
              <w:rPr>
                <w:rFonts w:ascii="Sylfaen" w:hAnsi="Sylfaen"/>
                <w:sz w:val="18"/>
                <w:szCs w:val="18"/>
              </w:rPr>
              <w:t>+</w:t>
            </w:r>
            <w:r>
              <w:rPr>
                <w:rFonts w:ascii="Sylfaen" w:hAnsi="Sylfaen"/>
                <w:sz w:val="18"/>
                <w:szCs w:val="18"/>
                <w:lang w:val="en-US"/>
              </w:rPr>
              <w:t>5</w:t>
            </w:r>
            <w:r>
              <w:rPr>
                <w:rFonts w:ascii="Sylfaen" w:hAnsi="Sylfaen"/>
                <w:sz w:val="18"/>
                <w:szCs w:val="18"/>
              </w:rPr>
              <w:t>мг</w:t>
            </w:r>
          </w:p>
        </w:tc>
      </w:tr>
      <w:tr w:rsidR="00A93EC7" w:rsidRPr="009044F1" w:rsidTr="00335926">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163</w:t>
            </w:r>
          </w:p>
        </w:tc>
        <w:tc>
          <w:tcPr>
            <w:tcW w:w="7704" w:type="dxa"/>
          </w:tcPr>
          <w:p w:rsidR="00A93EC7" w:rsidRDefault="00A93EC7" w:rsidP="00B92550">
            <w:r w:rsidRPr="008334DA">
              <w:t>Периндоприл, индапамид</w:t>
            </w:r>
            <w:r>
              <w:t xml:space="preserve"> </w:t>
            </w:r>
            <w:r w:rsidRPr="00CB02DF">
              <w:rPr>
                <w:rFonts w:ascii="Sylfaen" w:hAnsi="Sylfaen"/>
                <w:sz w:val="18"/>
                <w:szCs w:val="18"/>
                <w:lang w:val="en-US"/>
              </w:rPr>
              <w:t>10</w:t>
            </w:r>
            <w:r>
              <w:rPr>
                <w:rFonts w:ascii="Sylfaen" w:hAnsi="Sylfaen"/>
                <w:sz w:val="18"/>
                <w:szCs w:val="18"/>
              </w:rPr>
              <w:t>мг</w:t>
            </w:r>
            <w:r w:rsidRPr="00CB02DF">
              <w:rPr>
                <w:rFonts w:ascii="Sylfaen" w:hAnsi="Sylfaen"/>
                <w:sz w:val="18"/>
                <w:szCs w:val="18"/>
                <w:lang w:val="en-US"/>
              </w:rPr>
              <w:t>+2,5</w:t>
            </w:r>
            <w:r>
              <w:rPr>
                <w:rFonts w:ascii="Sylfaen" w:hAnsi="Sylfaen"/>
                <w:sz w:val="18"/>
                <w:szCs w:val="18"/>
              </w:rPr>
              <w:t>мг</w:t>
            </w:r>
          </w:p>
        </w:tc>
      </w:tr>
      <w:tr w:rsidR="00A93EC7" w:rsidRPr="009044F1" w:rsidTr="00A852EA">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164</w:t>
            </w:r>
          </w:p>
        </w:tc>
        <w:tc>
          <w:tcPr>
            <w:tcW w:w="7704" w:type="dxa"/>
          </w:tcPr>
          <w:p w:rsidR="00A93EC7" w:rsidRDefault="00A93EC7" w:rsidP="00B92550">
            <w:r w:rsidRPr="00965D5C">
              <w:rPr>
                <w:rFonts w:ascii="GHEA Grapalat" w:hAnsi="GHEA Grapalat"/>
                <w:sz w:val="16"/>
                <w:szCs w:val="16"/>
              </w:rPr>
              <w:t xml:space="preserve">Периндоприл, индапамид, амлодипин </w:t>
            </w:r>
          </w:p>
        </w:tc>
      </w:tr>
      <w:tr w:rsidR="00A93EC7" w:rsidRPr="009044F1" w:rsidTr="00A852EA">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165</w:t>
            </w:r>
          </w:p>
        </w:tc>
        <w:tc>
          <w:tcPr>
            <w:tcW w:w="7704" w:type="dxa"/>
          </w:tcPr>
          <w:p w:rsidR="00A93EC7" w:rsidRDefault="00A93EC7" w:rsidP="00B92550">
            <w:r w:rsidRPr="00965D5C">
              <w:rPr>
                <w:rFonts w:ascii="GHEA Grapalat" w:hAnsi="GHEA Grapalat"/>
                <w:sz w:val="16"/>
                <w:szCs w:val="16"/>
              </w:rPr>
              <w:t xml:space="preserve">Периндоприл, индапамид, амлодипин </w:t>
            </w:r>
          </w:p>
        </w:tc>
      </w:tr>
      <w:tr w:rsidR="00A93EC7" w:rsidRPr="009044F1" w:rsidTr="006E16B3">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166</w:t>
            </w:r>
          </w:p>
        </w:tc>
        <w:tc>
          <w:tcPr>
            <w:tcW w:w="7704" w:type="dxa"/>
            <w:vAlign w:val="center"/>
          </w:tcPr>
          <w:p w:rsidR="00A93EC7" w:rsidRPr="0057764A" w:rsidRDefault="00A93EC7" w:rsidP="00B92550">
            <w:pPr>
              <w:rPr>
                <w:rFonts w:ascii="Sylfaen" w:hAnsi="Sylfaen"/>
                <w:sz w:val="18"/>
                <w:szCs w:val="18"/>
              </w:rPr>
            </w:pPr>
            <w:r w:rsidRPr="002C5DE8">
              <w:rPr>
                <w:rFonts w:ascii="Sylfaen" w:hAnsi="Sylfaen"/>
                <w:sz w:val="18"/>
                <w:szCs w:val="18"/>
              </w:rPr>
              <w:t xml:space="preserve">пирацетам 200 мг / мл, </w:t>
            </w:r>
          </w:p>
        </w:tc>
      </w:tr>
      <w:tr w:rsidR="00A93EC7" w:rsidRPr="009044F1" w:rsidTr="00335926">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167</w:t>
            </w:r>
          </w:p>
        </w:tc>
        <w:tc>
          <w:tcPr>
            <w:tcW w:w="7704" w:type="dxa"/>
            <w:vAlign w:val="center"/>
          </w:tcPr>
          <w:p w:rsidR="00A93EC7" w:rsidRPr="0057764A" w:rsidRDefault="00A93EC7" w:rsidP="00B92550">
            <w:pPr>
              <w:rPr>
                <w:rFonts w:ascii="Sylfaen" w:hAnsi="Sylfaen"/>
                <w:sz w:val="18"/>
                <w:szCs w:val="18"/>
              </w:rPr>
            </w:pPr>
            <w:r w:rsidRPr="002C5DE8">
              <w:rPr>
                <w:rFonts w:ascii="Sylfaen" w:hAnsi="Sylfaen"/>
                <w:sz w:val="18"/>
                <w:szCs w:val="18"/>
              </w:rPr>
              <w:t xml:space="preserve">Повидон йод </w:t>
            </w:r>
          </w:p>
        </w:tc>
      </w:tr>
      <w:tr w:rsidR="00A93EC7" w:rsidRPr="009044F1" w:rsidTr="00335926">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168</w:t>
            </w:r>
          </w:p>
        </w:tc>
        <w:tc>
          <w:tcPr>
            <w:tcW w:w="7704" w:type="dxa"/>
            <w:vAlign w:val="center"/>
          </w:tcPr>
          <w:p w:rsidR="00A93EC7" w:rsidRPr="0057764A" w:rsidRDefault="00A93EC7" w:rsidP="00B92550">
            <w:pPr>
              <w:rPr>
                <w:rFonts w:ascii="Sylfaen" w:hAnsi="Sylfaen"/>
                <w:sz w:val="18"/>
                <w:szCs w:val="18"/>
              </w:rPr>
            </w:pPr>
            <w:r w:rsidRPr="002C5DE8">
              <w:rPr>
                <w:rFonts w:ascii="Sylfaen" w:hAnsi="Sylfaen"/>
                <w:sz w:val="18"/>
                <w:szCs w:val="18"/>
              </w:rPr>
              <w:t xml:space="preserve">Пирацетам </w:t>
            </w:r>
          </w:p>
        </w:tc>
      </w:tr>
      <w:tr w:rsidR="00A93EC7" w:rsidRPr="009044F1" w:rsidTr="00335926">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169</w:t>
            </w:r>
          </w:p>
        </w:tc>
        <w:tc>
          <w:tcPr>
            <w:tcW w:w="7704" w:type="dxa"/>
            <w:vAlign w:val="center"/>
          </w:tcPr>
          <w:p w:rsidR="00A93EC7" w:rsidRPr="0057764A" w:rsidRDefault="00A93EC7" w:rsidP="00B92550">
            <w:pPr>
              <w:rPr>
                <w:rFonts w:ascii="Sylfaen" w:hAnsi="Sylfaen"/>
                <w:sz w:val="18"/>
                <w:szCs w:val="18"/>
              </w:rPr>
            </w:pPr>
            <w:r w:rsidRPr="002C5DE8">
              <w:rPr>
                <w:rFonts w:ascii="Sylfaen" w:hAnsi="Sylfaen"/>
                <w:sz w:val="18"/>
                <w:szCs w:val="18"/>
              </w:rPr>
              <w:t>Ранитидин 150 мг</w:t>
            </w:r>
          </w:p>
        </w:tc>
      </w:tr>
      <w:tr w:rsidR="00A93EC7" w:rsidRPr="009044F1" w:rsidTr="00335926">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170</w:t>
            </w:r>
          </w:p>
        </w:tc>
        <w:tc>
          <w:tcPr>
            <w:tcW w:w="7704" w:type="dxa"/>
            <w:vAlign w:val="center"/>
          </w:tcPr>
          <w:p w:rsidR="00A93EC7" w:rsidRPr="0057764A" w:rsidRDefault="00A93EC7" w:rsidP="00B92550">
            <w:pPr>
              <w:rPr>
                <w:rFonts w:ascii="Sylfaen" w:hAnsi="Sylfaen"/>
                <w:sz w:val="18"/>
                <w:szCs w:val="18"/>
              </w:rPr>
            </w:pPr>
            <w:r w:rsidRPr="002C5DE8">
              <w:rPr>
                <w:rFonts w:ascii="Sylfaen" w:hAnsi="Sylfaen"/>
                <w:sz w:val="18"/>
                <w:szCs w:val="18"/>
              </w:rPr>
              <w:t>Тетрациклиновая мазь 30 мг / г 15 г</w:t>
            </w:r>
          </w:p>
        </w:tc>
      </w:tr>
      <w:tr w:rsidR="00A93EC7" w:rsidRPr="009044F1" w:rsidTr="00335926">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171</w:t>
            </w:r>
          </w:p>
        </w:tc>
        <w:tc>
          <w:tcPr>
            <w:tcW w:w="7704" w:type="dxa"/>
            <w:vAlign w:val="center"/>
          </w:tcPr>
          <w:p w:rsidR="00A93EC7" w:rsidRPr="0057764A" w:rsidRDefault="00A93EC7" w:rsidP="00B92550">
            <w:pPr>
              <w:rPr>
                <w:rFonts w:ascii="Sylfaen" w:hAnsi="Sylfaen"/>
                <w:sz w:val="18"/>
                <w:szCs w:val="18"/>
              </w:rPr>
            </w:pPr>
            <w:r w:rsidRPr="002C5DE8">
              <w:rPr>
                <w:rFonts w:ascii="Sylfaen" w:hAnsi="Sylfaen"/>
                <w:sz w:val="18"/>
                <w:szCs w:val="18"/>
              </w:rPr>
              <w:t>Тобрамицин глазные капли 3,0 г</w:t>
            </w:r>
          </w:p>
        </w:tc>
      </w:tr>
      <w:tr w:rsidR="00A93EC7" w:rsidRPr="009044F1" w:rsidTr="00A852EA">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172</w:t>
            </w:r>
          </w:p>
        </w:tc>
        <w:tc>
          <w:tcPr>
            <w:tcW w:w="7704" w:type="dxa"/>
            <w:vAlign w:val="center"/>
          </w:tcPr>
          <w:p w:rsidR="00A93EC7" w:rsidRPr="005F51F5" w:rsidRDefault="00A93EC7" w:rsidP="00B92550">
            <w:pPr>
              <w:rPr>
                <w:rFonts w:ascii="Sylfaen" w:hAnsi="Sylfaen"/>
                <w:sz w:val="20"/>
                <w:szCs w:val="20"/>
                <w:highlight w:val="yellow"/>
              </w:rPr>
            </w:pPr>
            <w:r w:rsidRPr="002F20EB">
              <w:rPr>
                <w:rFonts w:ascii="Sylfaen" w:hAnsi="Sylfaen"/>
                <w:sz w:val="20"/>
                <w:szCs w:val="20"/>
              </w:rPr>
              <w:t>Лоразепам</w:t>
            </w:r>
          </w:p>
        </w:tc>
      </w:tr>
      <w:tr w:rsidR="00A93EC7" w:rsidRPr="009044F1" w:rsidTr="00A852EA">
        <w:trPr>
          <w:jc w:val="center"/>
        </w:trPr>
        <w:tc>
          <w:tcPr>
            <w:tcW w:w="1530" w:type="dxa"/>
            <w:vAlign w:val="bottom"/>
          </w:tcPr>
          <w:p w:rsidR="00A93EC7" w:rsidRPr="0057764A" w:rsidRDefault="00A93EC7" w:rsidP="005A5DDD">
            <w:pPr>
              <w:jc w:val="both"/>
              <w:rPr>
                <w:rFonts w:ascii="Calibri" w:hAnsi="Calibri" w:cs="Calibri"/>
                <w:sz w:val="16"/>
                <w:szCs w:val="16"/>
              </w:rPr>
            </w:pPr>
            <w:r w:rsidRPr="0057764A">
              <w:rPr>
                <w:rFonts w:ascii="Calibri" w:hAnsi="Calibri" w:cs="Calibri"/>
                <w:sz w:val="16"/>
                <w:szCs w:val="16"/>
              </w:rPr>
              <w:t>173</w:t>
            </w:r>
          </w:p>
        </w:tc>
        <w:tc>
          <w:tcPr>
            <w:tcW w:w="7704" w:type="dxa"/>
            <w:vAlign w:val="center"/>
          </w:tcPr>
          <w:p w:rsidR="00A93EC7" w:rsidRPr="000C4997" w:rsidRDefault="00A93EC7" w:rsidP="00B92550">
            <w:pPr>
              <w:rPr>
                <w:rFonts w:ascii="Sylfaen" w:hAnsi="Sylfaen"/>
                <w:sz w:val="20"/>
                <w:szCs w:val="20"/>
              </w:rPr>
            </w:pPr>
            <w:r w:rsidRPr="00032B27">
              <w:rPr>
                <w:rFonts w:ascii="Sylfaen" w:hAnsi="Sylfaen"/>
                <w:sz w:val="20"/>
                <w:szCs w:val="20"/>
              </w:rPr>
              <w:t>Преднизалон 5 мг</w:t>
            </w:r>
          </w:p>
        </w:tc>
      </w:tr>
      <w:tr w:rsidR="00A93EC7" w:rsidRPr="009044F1" w:rsidTr="00A852EA">
        <w:trPr>
          <w:jc w:val="center"/>
        </w:trPr>
        <w:tc>
          <w:tcPr>
            <w:tcW w:w="1530" w:type="dxa"/>
            <w:vAlign w:val="bottom"/>
          </w:tcPr>
          <w:p w:rsidR="00A93EC7" w:rsidRPr="006E16B3" w:rsidRDefault="00A93EC7" w:rsidP="005A5DDD">
            <w:pPr>
              <w:jc w:val="both"/>
              <w:rPr>
                <w:rFonts w:ascii="Calibri" w:hAnsi="Calibri" w:cs="Calibri"/>
                <w:sz w:val="16"/>
                <w:szCs w:val="16"/>
                <w:lang w:val="en-US"/>
              </w:rPr>
            </w:pPr>
            <w:r>
              <w:rPr>
                <w:rFonts w:ascii="Calibri" w:hAnsi="Calibri" w:cs="Calibri"/>
                <w:sz w:val="16"/>
                <w:szCs w:val="16"/>
                <w:lang w:val="en-US"/>
              </w:rPr>
              <w:t>174</w:t>
            </w:r>
          </w:p>
        </w:tc>
        <w:tc>
          <w:tcPr>
            <w:tcW w:w="7704" w:type="dxa"/>
            <w:vAlign w:val="center"/>
          </w:tcPr>
          <w:p w:rsidR="00A93EC7" w:rsidRPr="000C4997" w:rsidRDefault="00A93EC7" w:rsidP="00B92550">
            <w:pPr>
              <w:rPr>
                <w:rFonts w:ascii="Sylfaen" w:hAnsi="Sylfaen"/>
                <w:sz w:val="20"/>
                <w:szCs w:val="20"/>
              </w:rPr>
            </w:pPr>
            <w:r w:rsidRPr="00032B27">
              <w:rPr>
                <w:rFonts w:ascii="Sylfaen" w:hAnsi="Sylfaen"/>
                <w:sz w:val="20"/>
                <w:szCs w:val="20"/>
              </w:rPr>
              <w:t>Лозартан 100 мг</w:t>
            </w:r>
          </w:p>
        </w:tc>
      </w:tr>
      <w:tr w:rsidR="00A93EC7" w:rsidRPr="009044F1" w:rsidTr="00A852EA">
        <w:trPr>
          <w:jc w:val="center"/>
        </w:trPr>
        <w:tc>
          <w:tcPr>
            <w:tcW w:w="1530" w:type="dxa"/>
            <w:vAlign w:val="bottom"/>
          </w:tcPr>
          <w:p w:rsidR="00A93EC7" w:rsidRPr="006E16B3" w:rsidRDefault="00A93EC7" w:rsidP="005A5DDD">
            <w:pPr>
              <w:jc w:val="both"/>
              <w:rPr>
                <w:rFonts w:ascii="Calibri" w:hAnsi="Calibri" w:cs="Calibri"/>
                <w:sz w:val="16"/>
                <w:szCs w:val="16"/>
                <w:lang w:val="en-US"/>
              </w:rPr>
            </w:pPr>
            <w:r>
              <w:rPr>
                <w:rFonts w:ascii="Calibri" w:hAnsi="Calibri" w:cs="Calibri"/>
                <w:sz w:val="16"/>
                <w:szCs w:val="16"/>
                <w:lang w:val="en-US"/>
              </w:rPr>
              <w:t>175</w:t>
            </w:r>
          </w:p>
        </w:tc>
        <w:tc>
          <w:tcPr>
            <w:tcW w:w="7704" w:type="dxa"/>
            <w:vAlign w:val="center"/>
          </w:tcPr>
          <w:p w:rsidR="00A93EC7" w:rsidRPr="00814466" w:rsidRDefault="00A93EC7" w:rsidP="00B92550">
            <w:pPr>
              <w:rPr>
                <w:rFonts w:ascii="Sylfaen" w:hAnsi="Sylfaen"/>
                <w:sz w:val="20"/>
                <w:szCs w:val="20"/>
                <w:highlight w:val="yellow"/>
              </w:rPr>
            </w:pPr>
            <w:r w:rsidRPr="00032B27">
              <w:rPr>
                <w:rFonts w:ascii="Sylfaen" w:hAnsi="Sylfaen"/>
                <w:sz w:val="20"/>
                <w:szCs w:val="20"/>
              </w:rPr>
              <w:t>рамиприл, амлодипин 2,5 мг + 2,5 мг</w:t>
            </w:r>
          </w:p>
        </w:tc>
      </w:tr>
      <w:tr w:rsidR="00A93EC7" w:rsidRPr="009044F1" w:rsidTr="00A852EA">
        <w:trPr>
          <w:jc w:val="center"/>
        </w:trPr>
        <w:tc>
          <w:tcPr>
            <w:tcW w:w="1530" w:type="dxa"/>
            <w:vAlign w:val="bottom"/>
          </w:tcPr>
          <w:p w:rsidR="00A93EC7" w:rsidRPr="006E16B3" w:rsidRDefault="00A93EC7" w:rsidP="005A5DDD">
            <w:pPr>
              <w:jc w:val="both"/>
              <w:rPr>
                <w:rFonts w:ascii="Calibri" w:hAnsi="Calibri" w:cs="Calibri"/>
                <w:sz w:val="16"/>
                <w:szCs w:val="16"/>
                <w:lang w:val="en-US"/>
              </w:rPr>
            </w:pPr>
            <w:r>
              <w:rPr>
                <w:rFonts w:ascii="Calibri" w:hAnsi="Calibri" w:cs="Calibri"/>
                <w:sz w:val="16"/>
                <w:szCs w:val="16"/>
                <w:lang w:val="en-US"/>
              </w:rPr>
              <w:t>176</w:t>
            </w:r>
          </w:p>
        </w:tc>
        <w:tc>
          <w:tcPr>
            <w:tcW w:w="7704" w:type="dxa"/>
            <w:vAlign w:val="center"/>
          </w:tcPr>
          <w:p w:rsidR="00A93EC7" w:rsidRPr="00814466" w:rsidRDefault="00A93EC7" w:rsidP="00B92550">
            <w:pPr>
              <w:rPr>
                <w:rFonts w:ascii="Sylfaen" w:hAnsi="Sylfaen"/>
                <w:sz w:val="20"/>
                <w:szCs w:val="20"/>
                <w:highlight w:val="yellow"/>
              </w:rPr>
            </w:pPr>
            <w:r w:rsidRPr="00032B27">
              <w:rPr>
                <w:rFonts w:ascii="Sylfaen" w:hAnsi="Sylfaen"/>
                <w:sz w:val="20"/>
                <w:szCs w:val="20"/>
              </w:rPr>
              <w:t>рамиприл, амлодипин 5 мг + 5 мг</w:t>
            </w:r>
          </w:p>
        </w:tc>
      </w:tr>
      <w:tr w:rsidR="00A93EC7" w:rsidRPr="009044F1" w:rsidTr="00A852EA">
        <w:trPr>
          <w:jc w:val="center"/>
        </w:trPr>
        <w:tc>
          <w:tcPr>
            <w:tcW w:w="1530" w:type="dxa"/>
            <w:vAlign w:val="bottom"/>
          </w:tcPr>
          <w:p w:rsidR="00A93EC7" w:rsidRPr="006E16B3" w:rsidRDefault="00A93EC7" w:rsidP="005A5DDD">
            <w:pPr>
              <w:jc w:val="both"/>
              <w:rPr>
                <w:rFonts w:ascii="Calibri" w:hAnsi="Calibri" w:cs="Calibri"/>
                <w:sz w:val="16"/>
                <w:szCs w:val="16"/>
                <w:lang w:val="en-US"/>
              </w:rPr>
            </w:pPr>
            <w:r>
              <w:rPr>
                <w:rFonts w:ascii="Calibri" w:hAnsi="Calibri" w:cs="Calibri"/>
                <w:sz w:val="16"/>
                <w:szCs w:val="16"/>
                <w:lang w:val="en-US"/>
              </w:rPr>
              <w:t>177</w:t>
            </w:r>
          </w:p>
        </w:tc>
        <w:tc>
          <w:tcPr>
            <w:tcW w:w="7704" w:type="dxa"/>
            <w:vAlign w:val="center"/>
          </w:tcPr>
          <w:p w:rsidR="00A93EC7" w:rsidRPr="00814466" w:rsidRDefault="00A93EC7" w:rsidP="00B92550">
            <w:pPr>
              <w:rPr>
                <w:rFonts w:ascii="Sylfaen" w:hAnsi="Sylfaen"/>
                <w:sz w:val="20"/>
                <w:szCs w:val="20"/>
                <w:highlight w:val="yellow"/>
              </w:rPr>
            </w:pPr>
            <w:r w:rsidRPr="00032B27">
              <w:rPr>
                <w:rFonts w:ascii="Sylfaen" w:hAnsi="Sylfaen"/>
                <w:sz w:val="20"/>
                <w:szCs w:val="20"/>
              </w:rPr>
              <w:t xml:space="preserve">рамиприл, амлодипин 5 мг + </w:t>
            </w:r>
            <w:r>
              <w:rPr>
                <w:rFonts w:ascii="Sylfaen" w:hAnsi="Sylfaen"/>
                <w:sz w:val="20"/>
                <w:szCs w:val="20"/>
                <w:lang w:val="en-US"/>
              </w:rPr>
              <w:t>10</w:t>
            </w:r>
            <w:r w:rsidRPr="00032B27">
              <w:rPr>
                <w:rFonts w:ascii="Sylfaen" w:hAnsi="Sylfaen"/>
                <w:sz w:val="20"/>
                <w:szCs w:val="20"/>
              </w:rPr>
              <w:t xml:space="preserve"> мг</w:t>
            </w:r>
          </w:p>
        </w:tc>
      </w:tr>
      <w:tr w:rsidR="00A93EC7" w:rsidRPr="009044F1" w:rsidTr="00A852EA">
        <w:trPr>
          <w:jc w:val="center"/>
        </w:trPr>
        <w:tc>
          <w:tcPr>
            <w:tcW w:w="1530" w:type="dxa"/>
            <w:vAlign w:val="bottom"/>
          </w:tcPr>
          <w:p w:rsidR="00A93EC7" w:rsidRPr="006E16B3" w:rsidRDefault="00A93EC7" w:rsidP="005A5DDD">
            <w:pPr>
              <w:jc w:val="both"/>
              <w:rPr>
                <w:rFonts w:ascii="Calibri" w:hAnsi="Calibri" w:cs="Calibri"/>
                <w:sz w:val="16"/>
                <w:szCs w:val="16"/>
                <w:lang w:val="en-US"/>
              </w:rPr>
            </w:pPr>
            <w:r>
              <w:rPr>
                <w:rFonts w:ascii="Calibri" w:hAnsi="Calibri" w:cs="Calibri"/>
                <w:sz w:val="16"/>
                <w:szCs w:val="16"/>
                <w:lang w:val="en-US"/>
              </w:rPr>
              <w:t>178</w:t>
            </w:r>
          </w:p>
        </w:tc>
        <w:tc>
          <w:tcPr>
            <w:tcW w:w="7704" w:type="dxa"/>
            <w:vAlign w:val="center"/>
          </w:tcPr>
          <w:p w:rsidR="00A93EC7" w:rsidRPr="00596E7D" w:rsidRDefault="00A93EC7" w:rsidP="00B92550">
            <w:pPr>
              <w:rPr>
                <w:rFonts w:ascii="Sylfaen" w:hAnsi="Sylfaen"/>
                <w:sz w:val="20"/>
                <w:szCs w:val="20"/>
              </w:rPr>
            </w:pPr>
            <w:r w:rsidRPr="00032B27">
              <w:rPr>
                <w:rFonts w:ascii="Sylfaen" w:hAnsi="Sylfaen"/>
                <w:sz w:val="20"/>
                <w:szCs w:val="20"/>
              </w:rPr>
              <w:t>Метотрексат 2,5 мг</w:t>
            </w:r>
          </w:p>
        </w:tc>
      </w:tr>
      <w:tr w:rsidR="00A93EC7" w:rsidRPr="009044F1" w:rsidTr="00A852EA">
        <w:trPr>
          <w:jc w:val="center"/>
        </w:trPr>
        <w:tc>
          <w:tcPr>
            <w:tcW w:w="1530" w:type="dxa"/>
            <w:vAlign w:val="bottom"/>
          </w:tcPr>
          <w:p w:rsidR="00A93EC7" w:rsidRPr="006E16B3" w:rsidRDefault="00A93EC7" w:rsidP="005A5DDD">
            <w:pPr>
              <w:jc w:val="both"/>
              <w:rPr>
                <w:rFonts w:ascii="Calibri" w:hAnsi="Calibri" w:cs="Calibri"/>
                <w:sz w:val="16"/>
                <w:szCs w:val="16"/>
                <w:lang w:val="en-US"/>
              </w:rPr>
            </w:pPr>
            <w:r>
              <w:rPr>
                <w:rFonts w:ascii="Calibri" w:hAnsi="Calibri" w:cs="Calibri"/>
                <w:sz w:val="16"/>
                <w:szCs w:val="16"/>
                <w:lang w:val="en-US"/>
              </w:rPr>
              <w:t>179</w:t>
            </w:r>
          </w:p>
        </w:tc>
        <w:tc>
          <w:tcPr>
            <w:tcW w:w="7704" w:type="dxa"/>
            <w:vAlign w:val="center"/>
          </w:tcPr>
          <w:p w:rsidR="00A93EC7" w:rsidRDefault="00A93EC7" w:rsidP="00B92550">
            <w:pPr>
              <w:rPr>
                <w:rFonts w:ascii="Sylfaen" w:hAnsi="Sylfaen"/>
                <w:sz w:val="20"/>
                <w:szCs w:val="20"/>
              </w:rPr>
            </w:pPr>
            <w:r w:rsidRPr="00032B27">
              <w:rPr>
                <w:rFonts w:ascii="Sylfaen" w:hAnsi="Sylfaen"/>
                <w:sz w:val="20"/>
                <w:szCs w:val="20"/>
              </w:rPr>
              <w:t>Дилтиазем Ретард 90 мг</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180</w:t>
            </w:r>
          </w:p>
        </w:tc>
        <w:tc>
          <w:tcPr>
            <w:tcW w:w="7704" w:type="dxa"/>
          </w:tcPr>
          <w:p w:rsidR="00A93EC7" w:rsidRPr="00311136" w:rsidRDefault="00A93EC7" w:rsidP="00B92550">
            <w:pPr>
              <w:pStyle w:val="HTML"/>
              <w:shd w:val="clear" w:color="auto" w:fill="F8F9FA"/>
              <w:spacing w:line="540" w:lineRule="atLeast"/>
              <w:rPr>
                <w:color w:val="202124"/>
                <w:sz w:val="18"/>
                <w:szCs w:val="18"/>
              </w:rPr>
            </w:pPr>
            <w:r w:rsidRPr="00311136">
              <w:rPr>
                <w:color w:val="202124"/>
                <w:sz w:val="18"/>
                <w:szCs w:val="18"/>
              </w:rPr>
              <w:t>Гидрохлоротиазид 25 мг</w:t>
            </w:r>
          </w:p>
          <w:p w:rsidR="00A93EC7" w:rsidRPr="00853928" w:rsidRDefault="00A93EC7" w:rsidP="00B92550">
            <w:pPr>
              <w:jc w:val="both"/>
              <w:rPr>
                <w:rFonts w:ascii="Sylfaen" w:hAnsi="Sylfaen"/>
                <w:sz w:val="20"/>
                <w:lang w:val="hy-AM"/>
              </w:rPr>
            </w:pP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181</w:t>
            </w:r>
          </w:p>
        </w:tc>
        <w:tc>
          <w:tcPr>
            <w:tcW w:w="7704" w:type="dxa"/>
          </w:tcPr>
          <w:p w:rsidR="00A93EC7" w:rsidRPr="00853928" w:rsidRDefault="00A93EC7" w:rsidP="00B92550">
            <w:pPr>
              <w:jc w:val="both"/>
              <w:rPr>
                <w:rFonts w:ascii="Sylfaen" w:hAnsi="Sylfaen"/>
                <w:sz w:val="20"/>
                <w:szCs w:val="20"/>
              </w:rPr>
            </w:pPr>
            <w:r w:rsidRPr="00E1028A">
              <w:rPr>
                <w:rFonts w:ascii="Sylfaen" w:hAnsi="Sylfaen"/>
                <w:sz w:val="20"/>
                <w:szCs w:val="20"/>
              </w:rPr>
              <w:t>Ибупрофен раствор для внутреннего применения 20 мг / мл</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182</w:t>
            </w:r>
          </w:p>
        </w:tc>
        <w:tc>
          <w:tcPr>
            <w:tcW w:w="7704" w:type="dxa"/>
          </w:tcPr>
          <w:p w:rsidR="00A93EC7" w:rsidRPr="00853928" w:rsidRDefault="00A93EC7" w:rsidP="00B92550">
            <w:pPr>
              <w:jc w:val="both"/>
              <w:rPr>
                <w:rFonts w:ascii="Sylfaen" w:hAnsi="Sylfaen"/>
                <w:sz w:val="20"/>
              </w:rPr>
            </w:pPr>
            <w:r w:rsidRPr="00E1028A">
              <w:rPr>
                <w:rFonts w:ascii="Sylfaen" w:hAnsi="Sylfaen"/>
                <w:sz w:val="20"/>
              </w:rPr>
              <w:t>Цефалексин 250 мг / 5 мл</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183</w:t>
            </w:r>
          </w:p>
        </w:tc>
        <w:tc>
          <w:tcPr>
            <w:tcW w:w="7704" w:type="dxa"/>
          </w:tcPr>
          <w:p w:rsidR="00A93EC7" w:rsidRPr="00853928" w:rsidRDefault="00A93EC7" w:rsidP="00B92550">
            <w:pPr>
              <w:jc w:val="both"/>
              <w:rPr>
                <w:rFonts w:ascii="Sylfaen" w:hAnsi="Sylfaen"/>
                <w:sz w:val="20"/>
              </w:rPr>
            </w:pPr>
            <w:r w:rsidRPr="00E1028A">
              <w:rPr>
                <w:rFonts w:ascii="Sylfaen" w:hAnsi="Sylfaen"/>
                <w:sz w:val="20"/>
              </w:rPr>
              <w:t>Метилпреднизолон 1000 мг</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184</w:t>
            </w:r>
          </w:p>
        </w:tc>
        <w:tc>
          <w:tcPr>
            <w:tcW w:w="7704" w:type="dxa"/>
          </w:tcPr>
          <w:p w:rsidR="00A93EC7" w:rsidRPr="00853928" w:rsidRDefault="00A93EC7" w:rsidP="00B92550">
            <w:pPr>
              <w:jc w:val="both"/>
              <w:rPr>
                <w:rFonts w:ascii="Sylfaen" w:hAnsi="Sylfaen"/>
                <w:sz w:val="20"/>
              </w:rPr>
            </w:pPr>
            <w:r w:rsidRPr="00E1028A">
              <w:rPr>
                <w:rFonts w:ascii="Sylfaen" w:hAnsi="Sylfaen"/>
                <w:sz w:val="20"/>
              </w:rPr>
              <w:t xml:space="preserve">Метилпреднизолон </w:t>
            </w:r>
            <w:r>
              <w:rPr>
                <w:rFonts w:ascii="Sylfaen" w:hAnsi="Sylfaen"/>
                <w:sz w:val="20"/>
                <w:lang w:val="en-US"/>
              </w:rPr>
              <w:t>5</w:t>
            </w:r>
            <w:r w:rsidRPr="00E1028A">
              <w:rPr>
                <w:rFonts w:ascii="Sylfaen" w:hAnsi="Sylfaen"/>
                <w:sz w:val="20"/>
              </w:rPr>
              <w:t>00 мг</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185</w:t>
            </w:r>
          </w:p>
        </w:tc>
        <w:tc>
          <w:tcPr>
            <w:tcW w:w="7704" w:type="dxa"/>
          </w:tcPr>
          <w:p w:rsidR="00A93EC7" w:rsidRPr="00853928" w:rsidRDefault="00A93EC7" w:rsidP="00B92550">
            <w:pPr>
              <w:jc w:val="both"/>
              <w:rPr>
                <w:rFonts w:ascii="Sylfaen" w:hAnsi="Sylfaen"/>
                <w:sz w:val="20"/>
              </w:rPr>
            </w:pPr>
            <w:r w:rsidRPr="0063398F">
              <w:rPr>
                <w:rFonts w:ascii="Sylfaen" w:hAnsi="Sylfaen"/>
                <w:sz w:val="20"/>
              </w:rPr>
              <w:t>Сальбутамол 2 мг</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186</w:t>
            </w:r>
          </w:p>
        </w:tc>
        <w:tc>
          <w:tcPr>
            <w:tcW w:w="7704" w:type="dxa"/>
          </w:tcPr>
          <w:p w:rsidR="00A93EC7" w:rsidRPr="00853928" w:rsidRDefault="00A93EC7" w:rsidP="00B92550">
            <w:pPr>
              <w:ind w:left="108"/>
              <w:jc w:val="both"/>
              <w:rPr>
                <w:rFonts w:ascii="Sylfaen" w:hAnsi="Sylfaen"/>
                <w:sz w:val="20"/>
              </w:rPr>
            </w:pPr>
            <w:r w:rsidRPr="0063398F">
              <w:rPr>
                <w:rFonts w:ascii="Sylfaen" w:hAnsi="Sylfaen"/>
                <w:sz w:val="20"/>
              </w:rPr>
              <w:t>Сальбутамол 2 мг / 5 мл сиропа</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187</w:t>
            </w:r>
          </w:p>
        </w:tc>
        <w:tc>
          <w:tcPr>
            <w:tcW w:w="7704" w:type="dxa"/>
          </w:tcPr>
          <w:p w:rsidR="00A93EC7" w:rsidRPr="00853928" w:rsidRDefault="00A93EC7" w:rsidP="00B92550">
            <w:pPr>
              <w:jc w:val="both"/>
              <w:rPr>
                <w:rFonts w:ascii="Sylfaen" w:hAnsi="Sylfaen"/>
                <w:sz w:val="20"/>
              </w:rPr>
            </w:pPr>
            <w:r w:rsidRPr="001A1B65">
              <w:rPr>
                <w:rFonts w:ascii="Sylfaen" w:hAnsi="Sylfaen"/>
                <w:sz w:val="20"/>
              </w:rPr>
              <w:t>Каптоприл 50 мг</w:t>
            </w:r>
          </w:p>
        </w:tc>
      </w:tr>
      <w:tr w:rsidR="00A93EC7" w:rsidRPr="009044F1" w:rsidTr="00B92550">
        <w:trPr>
          <w:jc w:val="center"/>
        </w:trPr>
        <w:tc>
          <w:tcPr>
            <w:tcW w:w="1530" w:type="dxa"/>
            <w:vAlign w:val="bottom"/>
          </w:tcPr>
          <w:p w:rsidR="00A93EC7" w:rsidRDefault="00A93EC7" w:rsidP="005A5DDD">
            <w:pPr>
              <w:jc w:val="both"/>
              <w:rPr>
                <w:rFonts w:ascii="Calibri" w:hAnsi="Calibri" w:cs="Calibri"/>
                <w:sz w:val="16"/>
                <w:szCs w:val="16"/>
                <w:lang w:val="en-US"/>
              </w:rPr>
            </w:pPr>
            <w:r>
              <w:rPr>
                <w:rFonts w:ascii="Calibri" w:hAnsi="Calibri" w:cs="Calibri"/>
                <w:sz w:val="16"/>
                <w:szCs w:val="16"/>
                <w:lang w:val="en-US"/>
              </w:rPr>
              <w:t>188</w:t>
            </w:r>
          </w:p>
        </w:tc>
        <w:tc>
          <w:tcPr>
            <w:tcW w:w="7704" w:type="dxa"/>
          </w:tcPr>
          <w:p w:rsidR="00A93EC7" w:rsidRPr="00853928" w:rsidRDefault="00A93EC7" w:rsidP="00B92550">
            <w:pPr>
              <w:ind w:left="108"/>
              <w:jc w:val="both"/>
              <w:rPr>
                <w:rFonts w:ascii="Sylfaen" w:hAnsi="Sylfaen"/>
                <w:sz w:val="20"/>
              </w:rPr>
            </w:pPr>
            <w:r w:rsidRPr="001A1B65">
              <w:rPr>
                <w:rFonts w:ascii="Sylfaen" w:hAnsi="Sylfaen"/>
                <w:sz w:val="20"/>
              </w:rPr>
              <w:t>Сенадекс:</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Pr="009044F1">
        <w:rPr>
          <w:rFonts w:ascii="GHEA Grapalat" w:hAnsi="GHEA Grapalat"/>
        </w:rPr>
        <w:lastRenderedPageBreak/>
        <w:t>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3"/>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3"/>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5"/>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не позднее, чем "</w:t>
      </w:r>
      <w:r w:rsidR="00A5551A">
        <w:rPr>
          <w:rFonts w:ascii="GHEA Grapalat" w:hAnsi="GHEA Grapalat"/>
          <w:sz w:val="24"/>
          <w:szCs w:val="24"/>
          <w:lang w:val="hy-AM"/>
        </w:rPr>
        <w:t>12։00</w:t>
      </w:r>
      <w:r w:rsidRPr="009044F1">
        <w:rPr>
          <w:rFonts w:ascii="GHEA Grapalat" w:hAnsi="GHEA Grapalat"/>
          <w:sz w:val="24"/>
          <w:szCs w:val="24"/>
        </w:rPr>
        <w:t>" часов "</w:t>
      </w:r>
      <w:r w:rsidR="00A5551A">
        <w:rPr>
          <w:rFonts w:ascii="GHEA Grapalat" w:hAnsi="GHEA Grapalat"/>
          <w:sz w:val="24"/>
          <w:szCs w:val="24"/>
          <w:lang w:val="hy-AM"/>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r w:rsidR="00A5551A" w:rsidRPr="00A5551A">
        <w:rPr>
          <w:rFonts w:ascii="GHEA Grapalat" w:hAnsi="GHEA Grapalat"/>
          <w:b/>
          <w:color w:val="0000FF"/>
        </w:rPr>
        <w:t xml:space="preserve"> </w:t>
      </w:r>
      <w:r w:rsidR="00A5551A" w:rsidRPr="00FB5C7A">
        <w:rPr>
          <w:rFonts w:ascii="GHEA Grapalat" w:hAnsi="GHEA Grapalat"/>
          <w:b/>
          <w:highlight w:val="yellow"/>
        </w:rPr>
        <w:t>обл</w:t>
      </w:r>
      <w:proofErr w:type="gramStart"/>
      <w:r w:rsidR="00A5551A" w:rsidRPr="00FB5C7A">
        <w:rPr>
          <w:rFonts w:ascii="GHEA Grapalat" w:hAnsi="GHEA Grapalat"/>
          <w:b/>
          <w:highlight w:val="yellow"/>
        </w:rPr>
        <w:t>,А</w:t>
      </w:r>
      <w:proofErr w:type="gramEnd"/>
      <w:r w:rsidR="00A5551A" w:rsidRPr="00FB5C7A">
        <w:rPr>
          <w:rFonts w:ascii="GHEA Grapalat" w:hAnsi="GHEA Grapalat"/>
          <w:b/>
          <w:highlight w:val="yellow"/>
        </w:rPr>
        <w:t xml:space="preserve">рмавир </w:t>
      </w:r>
      <w:r w:rsidR="00CB7D61" w:rsidRPr="00FB5C7A">
        <w:rPr>
          <w:rFonts w:ascii="GHEA Grapalat" w:hAnsi="GHEA Grapalat"/>
          <w:b/>
          <w:i/>
          <w:highlight w:val="yellow"/>
          <w:lang w:eastAsia="en-US" w:bidi="ar-SA"/>
        </w:rPr>
        <w:t xml:space="preserve">с. </w:t>
      </w:r>
      <w:r w:rsidR="00CB7D61" w:rsidRPr="00FB5C7A">
        <w:rPr>
          <w:rFonts w:ascii="GHEA Grapalat" w:hAnsi="GHEA Grapalat"/>
          <w:b/>
          <w:bCs/>
          <w:i/>
          <w:color w:val="000000"/>
          <w:highlight w:val="yellow"/>
          <w:lang w:eastAsia="en-US" w:bidi="ar-SA"/>
        </w:rPr>
        <w:t>Гай , ул, Исаакян 1,д,22</w:t>
      </w:r>
      <w:r w:rsidR="005A5DDD" w:rsidRPr="00FB5C7A">
        <w:rPr>
          <w:rFonts w:ascii="GHEA Grapalat" w:hAnsi="GHEA Grapalat"/>
          <w:b/>
          <w:bCs/>
          <w:highlight w:val="yellow"/>
        </w:rPr>
        <w:t>.</w:t>
      </w:r>
      <w:r w:rsidRPr="00FB5C7A">
        <w:rPr>
          <w:rFonts w:ascii="GHEA Grapalat" w:hAnsi="GHEA Grapalat"/>
          <w:b/>
          <w:sz w:val="24"/>
          <w:szCs w:val="24"/>
          <w:highlight w:val="yellow"/>
        </w:rPr>
        <w:t>"</w:t>
      </w:r>
      <w:r w:rsidRPr="00FB5C7A">
        <w:rPr>
          <w:rFonts w:ascii="GHEA Grapalat" w:hAnsi="GHEA Grapalat"/>
          <w:sz w:val="24"/>
          <w:szCs w:val="24"/>
          <w:highlight w:val="yellow"/>
        </w:rPr>
        <w:t xml:space="preserve"> </w:t>
      </w:r>
      <w:r w:rsidRPr="00A5551A">
        <w:rPr>
          <w:rFonts w:ascii="GHEA Grapalat" w:hAnsi="GHEA Grapalat"/>
          <w:sz w:val="24"/>
          <w:szCs w:val="24"/>
          <w:highlight w:val="yellow"/>
        </w:rPr>
        <w:t>не позднее, чем "</w:t>
      </w:r>
      <w:r w:rsidR="00A5551A" w:rsidRPr="00A5551A">
        <w:rPr>
          <w:rFonts w:ascii="GHEA Grapalat" w:hAnsi="GHEA Grapalat"/>
          <w:sz w:val="24"/>
          <w:szCs w:val="24"/>
          <w:highlight w:val="yellow"/>
          <w:vertAlign w:val="subscript"/>
          <w:lang w:val="hy-AM"/>
        </w:rPr>
        <w:t>1</w:t>
      </w:r>
      <w:r w:rsidR="00D929FE" w:rsidRPr="00D929FE">
        <w:rPr>
          <w:rFonts w:ascii="GHEA Grapalat" w:hAnsi="GHEA Grapalat"/>
          <w:sz w:val="24"/>
          <w:szCs w:val="24"/>
          <w:highlight w:val="yellow"/>
          <w:vertAlign w:val="subscript"/>
        </w:rPr>
        <w:t>5</w:t>
      </w:r>
      <w:r w:rsidR="00A5551A" w:rsidRPr="00A5551A">
        <w:rPr>
          <w:rFonts w:ascii="GHEA Grapalat" w:hAnsi="GHEA Grapalat"/>
          <w:sz w:val="24"/>
          <w:szCs w:val="24"/>
          <w:highlight w:val="yellow"/>
          <w:vertAlign w:val="subscript"/>
          <w:lang w:val="hy-AM"/>
        </w:rPr>
        <w:t>։00</w:t>
      </w:r>
      <w:r w:rsidRPr="00A5551A">
        <w:rPr>
          <w:rFonts w:ascii="GHEA Grapalat" w:hAnsi="GHEA Grapalat"/>
          <w:sz w:val="24"/>
          <w:szCs w:val="24"/>
          <w:highlight w:val="yellow"/>
        </w:rPr>
        <w:t>" часов "</w:t>
      </w:r>
      <w:r w:rsidR="00A5551A" w:rsidRPr="00A5551A">
        <w:rPr>
          <w:rFonts w:ascii="GHEA Grapalat" w:hAnsi="GHEA Grapalat"/>
          <w:sz w:val="24"/>
          <w:szCs w:val="24"/>
          <w:highlight w:val="yellow"/>
          <w:lang w:val="hy-AM"/>
        </w:rPr>
        <w:t>7</w:t>
      </w:r>
      <w:r w:rsidRPr="00A5551A">
        <w:rPr>
          <w:rFonts w:ascii="GHEA Grapalat" w:hAnsi="GHEA Grapalat"/>
          <w:sz w:val="24"/>
          <w:szCs w:val="24"/>
          <w:highlight w:val="yellow"/>
        </w:rPr>
        <w:t>"-го</w:t>
      </w:r>
      <w:r>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A5551A" w:rsidRPr="00A5551A">
        <w:rPr>
          <w:rFonts w:ascii="GHEA Grapalat" w:hAnsi="GHEA Grapalat"/>
          <w:sz w:val="36"/>
          <w:szCs w:val="36"/>
          <w:vertAlign w:val="subscript"/>
        </w:rPr>
        <w:t>Лилит</w:t>
      </w:r>
      <w:r w:rsidR="00A5551A">
        <w:rPr>
          <w:rFonts w:ascii="GHEA Grapalat" w:hAnsi="GHEA Grapalat"/>
          <w:sz w:val="24"/>
          <w:szCs w:val="24"/>
          <w:vertAlign w:val="subscript"/>
        </w:rPr>
        <w:t xml:space="preserve"> </w:t>
      </w:r>
      <w:r w:rsidR="00A5551A">
        <w:rPr>
          <w:rFonts w:ascii="GHEA Grapalat" w:hAnsi="GHEA Grapalat"/>
          <w:sz w:val="24"/>
          <w:szCs w:val="24"/>
        </w:rPr>
        <w:t>Кочарян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EA6AE0">
        <w:rPr>
          <w:rStyle w:val="af5"/>
          <w:rFonts w:ascii="GHEA Grapalat" w:hAnsi="GHEA Grapalat" w:cs="Sylfaen"/>
          <w:sz w:val="24"/>
          <w:szCs w:val="24"/>
        </w:rPr>
        <w:footnoteReference w:customMarkFollows="1" w:id="2"/>
        <w:t>7</w:t>
      </w:r>
      <w:r w:rsidR="005F25EF">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lastRenderedPageBreak/>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w:t>
      </w:r>
      <w:r w:rsidRPr="009044F1">
        <w:rPr>
          <w:rFonts w:ascii="GHEA Grapalat" w:hAnsi="GHEA Grapalat"/>
          <w:sz w:val="24"/>
          <w:szCs w:val="24"/>
        </w:rPr>
        <w:lastRenderedPageBreak/>
        <w:t>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A5551A">
        <w:rPr>
          <w:rFonts w:ascii="GHEA Grapalat" w:hAnsi="GHEA Grapalat"/>
          <w:sz w:val="24"/>
          <w:szCs w:val="24"/>
        </w:rPr>
        <w:t>7</w:t>
      </w:r>
      <w:r w:rsidRPr="009044F1">
        <w:rPr>
          <w:rFonts w:ascii="GHEA Grapalat" w:hAnsi="GHEA Grapalat"/>
          <w:sz w:val="24"/>
          <w:szCs w:val="24"/>
        </w:rPr>
        <w:t>"-ый день в "</w:t>
      </w:r>
      <w:r w:rsidR="00D929FE">
        <w:rPr>
          <w:rFonts w:ascii="GHEA Grapalat" w:hAnsi="GHEA Grapalat"/>
          <w:sz w:val="24"/>
          <w:szCs w:val="24"/>
        </w:rPr>
        <w:t>1</w:t>
      </w:r>
      <w:r w:rsidR="00D929FE" w:rsidRPr="00D929FE">
        <w:rPr>
          <w:rFonts w:ascii="GHEA Grapalat" w:hAnsi="GHEA Grapalat"/>
          <w:sz w:val="24"/>
          <w:szCs w:val="24"/>
        </w:rPr>
        <w:t>5</w:t>
      </w:r>
      <w:r w:rsidR="00A5551A" w:rsidRPr="00A5551A">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w:t>
      </w:r>
      <w:r>
        <w:rPr>
          <w:rFonts w:ascii="GHEA Grapalat" w:hAnsi="GHEA Grapalat"/>
        </w:rPr>
        <w:lastRenderedPageBreak/>
        <w:t>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w:t>
      </w:r>
      <w:r w:rsidR="00A5551A">
        <w:rPr>
          <w:rFonts w:ascii="GHEA Grapalat" w:hAnsi="GHEA Grapalat"/>
          <w:i w:val="0"/>
          <w:sz w:val="24"/>
          <w:szCs w:val="24"/>
        </w:rPr>
        <w:t>Цент</w:t>
      </w:r>
      <w:r w:rsidR="007C1930">
        <w:rPr>
          <w:rFonts w:ascii="GHEA Grapalat" w:hAnsi="GHEA Grapalat"/>
          <w:i w:val="0"/>
          <w:sz w:val="24"/>
          <w:szCs w:val="24"/>
        </w:rPr>
        <w:t>рального банка,</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 xml:space="preserve">ри равенстве предложенных </w:t>
      </w:r>
      <w:r w:rsidRPr="009044F1">
        <w:rPr>
          <w:rFonts w:ascii="GHEA Grapalat" w:hAnsi="GHEA Grapalat"/>
          <w:sz w:val="24"/>
          <w:szCs w:val="24"/>
        </w:rPr>
        <w:lastRenderedPageBreak/>
        <w:t>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w:t>
      </w:r>
      <w:r w:rsidR="00B11432" w:rsidRPr="000811C1">
        <w:rPr>
          <w:rFonts w:ascii="GHEA Grapalat" w:hAnsi="GHEA Grapalat"/>
          <w:sz w:val="24"/>
          <w:szCs w:val="24"/>
        </w:rPr>
        <w:lastRenderedPageBreak/>
        <w:t>после предусмотрения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 xml:space="preserve">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lastRenderedPageBreak/>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w:t>
      </w:r>
      <w:r w:rsidRPr="009044F1">
        <w:rPr>
          <w:rFonts w:ascii="GHEA Grapalat" w:hAnsi="GHEA Grapalat"/>
        </w:rPr>
        <w:lastRenderedPageBreak/>
        <w:t>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5"/>
          <w:rFonts w:ascii="GHEA Grapalat" w:hAnsi="GHEA Grapalat"/>
          <w:sz w:val="24"/>
          <w:szCs w:val="24"/>
        </w:rPr>
        <w:footnoteReference w:customMarkFollows="1" w:id="3"/>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proofErr w:type="gramStart"/>
      <w:r w:rsidR="008C5F2A">
        <w:rPr>
          <w:rFonts w:ascii="GHEA Grapalat" w:hAnsi="GHEA Grapalat"/>
        </w:rPr>
        <w:t>.</w:t>
      </w:r>
      <w:r w:rsidR="001647D2">
        <w:rPr>
          <w:rFonts w:ascii="GHEA Grapalat" w:hAnsi="GHEA Grapalat"/>
        </w:rPr>
        <w:t>О</w:t>
      </w:r>
      <w:proofErr w:type="gramEnd"/>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AA7279" w:rsidRPr="00AA7279">
        <w:rPr>
          <w:rFonts w:ascii="GHEA Grapalat" w:hAnsi="GHEA Grapalat"/>
          <w:i/>
        </w:rPr>
        <w:t xml:space="preserve">в одностороннем </w:t>
      </w:r>
      <w:r w:rsidR="00AA7279" w:rsidRPr="00AA7279">
        <w:rPr>
          <w:rFonts w:ascii="GHEA Grapalat" w:hAnsi="GHEA Grapalat"/>
          <w:b/>
          <w:i/>
        </w:rPr>
        <w:t>порядке утвержденного заявления в виде неустойки (приложение 4.</w:t>
      </w:r>
      <w:r w:rsidR="00492FCC" w:rsidRPr="00492FCC">
        <w:rPr>
          <w:rFonts w:ascii="GHEA Grapalat" w:hAnsi="GHEA Grapalat"/>
          <w:b/>
          <w:i/>
        </w:rPr>
        <w:t>2</w:t>
      </w:r>
      <w:r w:rsidR="00AA7279" w:rsidRPr="00AA7279">
        <w:rPr>
          <w:rFonts w:ascii="GHEA Grapalat" w:hAnsi="GHEA Grapalat"/>
          <w:b/>
          <w:i/>
        </w:rPr>
        <w:t>)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5"/>
          <w:rFonts w:ascii="GHEA Grapalat" w:hAnsi="GHEA Grapalat"/>
        </w:rPr>
        <w:footnoteReference w:customMarkFollows="1" w:id="4"/>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драмов </w:t>
      </w:r>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lastRenderedPageBreak/>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AA7279">
      <w:pPr>
        <w:pStyle w:val="af1"/>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AA7279" w:rsidRPr="00AA7279">
        <w:rPr>
          <w:rFonts w:ascii="GHEA Grapalat" w:hAnsi="GHEA Grapalat"/>
          <w:b/>
          <w:i/>
        </w:rPr>
        <w:t>в одностороннем порядке утвержденного заявления-в виде неустойки (приложение 5.1) или наличных денег</w:t>
      </w:r>
      <w:r w:rsidR="00AA7279">
        <w:rPr>
          <w:rFonts w:ascii="GHEA Grapalat" w:hAnsi="GHEA Grapalat" w:cs="Sylfaen"/>
          <w:i/>
          <w:sz w:val="16"/>
          <w:szCs w:val="16"/>
        </w:rPr>
        <w:t>.</w:t>
      </w:r>
      <w:r w:rsidR="009A0467">
        <w:rPr>
          <w:rStyle w:val="af5"/>
          <w:rFonts w:ascii="GHEA Grapalat" w:hAnsi="GHEA Grapalat"/>
        </w:rPr>
        <w:footnoteReference w:customMarkFollows="1" w:id="5"/>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w:t>
      </w:r>
      <w:r w:rsidRPr="000811C1">
        <w:rPr>
          <w:rFonts w:ascii="GHEA Grapalat" w:hAnsi="GHEA Grapalat" w:cs="Sylfaen"/>
        </w:rPr>
        <w:lastRenderedPageBreak/>
        <w:t xml:space="preserve">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5"/>
          <w:rFonts w:ascii="GHEA Grapalat" w:hAnsi="GHEA Grapalat"/>
        </w:rPr>
        <w:footnoteReference w:customMarkFollows="1" w:id="6"/>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.6 Жалоба лицу, рассматривающему связанные с закупками жалобы, подается по адресу Республика Армения, 0010, г. Ереван, ул</w:t>
      </w:r>
      <w:proofErr w:type="gramStart"/>
      <w:r>
        <w:rPr>
          <w:rFonts w:ascii="GHEA Grapalat" w:hAnsi="GHEA Grapalat"/>
        </w:rPr>
        <w:t>.М</w:t>
      </w:r>
      <w:proofErr w:type="gramEnd"/>
      <w:r>
        <w:rPr>
          <w:rFonts w:ascii="GHEA Grapalat" w:hAnsi="GHEA Grapalat"/>
        </w:rPr>
        <w:t xml:space="preserve">елик-Адамян 1 или воспроизведенный (отсканированный) вариант с оригинала  высылается на электронную почту по адресу </w:t>
      </w:r>
      <w:hyperlink r:id="rId10"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w:t>
      </w:r>
      <w:r w:rsidR="00A677CD">
        <w:rPr>
          <w:rFonts w:ascii="GHEA Grapalat" w:hAnsi="GHEA Grapalat" w:cs="Sylfaen"/>
        </w:rPr>
        <w:lastRenderedPageBreak/>
        <w:t>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 xml:space="preserve">Рассмотрение жалоб осуществляется посредством заседаний. Заседания записываются и вместе с принятым решением по жалобе публикуются в </w:t>
      </w:r>
      <w:r w:rsidR="009639DF">
        <w:rPr>
          <w:rFonts w:ascii="GHEA Grapalat" w:hAnsi="GHEA Grapalat"/>
        </w:rPr>
        <w:lastRenderedPageBreak/>
        <w:t>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gramStart"/>
      <w:r w:rsidR="001A070B">
        <w:rPr>
          <w:rFonts w:ascii="GHEA Grapalat" w:hAnsi="GHEA Grapalat"/>
        </w:rPr>
        <w:t>рассматривающего</w:t>
      </w:r>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 xml:space="preserve">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A7279" w:rsidRPr="00DB12E2">
        <w:rPr>
          <w:rFonts w:ascii="GHEA Grapalat" w:hAnsi="GHEA Grapalat"/>
          <w:b/>
          <w:sz w:val="22"/>
          <w:szCs w:val="22"/>
        </w:rPr>
        <w:t xml:space="preserve"> 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5"/>
          <w:rFonts w:ascii="GHEA Grapalat" w:hAnsi="GHEA Grapalat"/>
        </w:rPr>
        <w:footnoteReference w:customMarkFollows="1" w:id="7"/>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5"/>
          <w:rFonts w:ascii="GHEA Grapalat" w:hAnsi="GHEA Grapalat"/>
        </w:rPr>
        <w:footnoteReference w:customMarkFollows="1" w:id="8"/>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69644F" w:rsidRDefault="00654E19" w:rsidP="00B46D58">
      <w:pPr>
        <w:pStyle w:val="norm"/>
        <w:widowControl w:val="0"/>
        <w:spacing w:after="160" w:line="240" w:lineRule="auto"/>
        <w:ind w:firstLine="284"/>
        <w:jc w:val="right"/>
        <w:rPr>
          <w:rFonts w:ascii="GHEA Grapalat" w:hAnsi="GHEA Grapalat"/>
          <w:b/>
          <w:sz w:val="24"/>
          <w:szCs w:val="24"/>
        </w:rPr>
      </w:pPr>
    </w:p>
    <w:p w:rsidR="00654E19" w:rsidRPr="0069644F" w:rsidRDefault="00654E19" w:rsidP="00B46D58">
      <w:pPr>
        <w:pStyle w:val="norm"/>
        <w:widowControl w:val="0"/>
        <w:spacing w:after="160" w:line="240" w:lineRule="auto"/>
        <w:ind w:firstLine="284"/>
        <w:jc w:val="right"/>
        <w:rPr>
          <w:rFonts w:ascii="GHEA Grapalat" w:hAnsi="GHEA Grapalat"/>
          <w:b/>
          <w:sz w:val="24"/>
          <w:szCs w:val="24"/>
        </w:rPr>
      </w:pPr>
    </w:p>
    <w:p w:rsidR="00654E19" w:rsidRPr="0069644F" w:rsidRDefault="00654E19" w:rsidP="00B46D58">
      <w:pPr>
        <w:pStyle w:val="norm"/>
        <w:widowControl w:val="0"/>
        <w:spacing w:after="160" w:line="240" w:lineRule="auto"/>
        <w:ind w:firstLine="284"/>
        <w:jc w:val="right"/>
        <w:rPr>
          <w:rFonts w:ascii="GHEA Grapalat" w:hAnsi="GHEA Grapalat"/>
          <w:b/>
          <w:sz w:val="24"/>
          <w:szCs w:val="24"/>
        </w:rPr>
      </w:pPr>
    </w:p>
    <w:p w:rsidR="00654E19" w:rsidRPr="0069644F"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FB5C7A" w:rsidRDefault="00B2572B" w:rsidP="00D90A66">
      <w:pPr>
        <w:pStyle w:val="31"/>
        <w:widowControl w:val="0"/>
        <w:spacing w:after="160" w:line="240" w:lineRule="auto"/>
        <w:jc w:val="right"/>
        <w:rPr>
          <w:rFonts w:ascii="GHEA Grapalat" w:hAnsi="GHEA Grapalat" w:cs="Sylfaen"/>
          <w:b/>
        </w:rPr>
      </w:pPr>
      <w:r w:rsidRPr="00FB5C7A">
        <w:rPr>
          <w:rFonts w:ascii="GHEA Grapalat" w:hAnsi="GHEA Grapalat"/>
          <w:b/>
          <w:sz w:val="24"/>
          <w:szCs w:val="24"/>
        </w:rPr>
        <w:t xml:space="preserve">к Приглашению на </w:t>
      </w:r>
      <w:r w:rsidR="005E226E" w:rsidRPr="00FB5C7A">
        <w:rPr>
          <w:rFonts w:ascii="GHEA Grapalat" w:hAnsi="GHEA Grapalat"/>
          <w:b/>
          <w:sz w:val="16"/>
          <w:szCs w:val="16"/>
        </w:rPr>
        <w:t>ЗАПРОС КОТИРОВОК</w:t>
      </w:r>
      <w:r w:rsidR="00123294" w:rsidRPr="00FB5C7A">
        <w:rPr>
          <w:rFonts w:ascii="GHEA Grapalat" w:hAnsi="GHEA Grapalat" w:cs="Arial"/>
          <w:b/>
          <w:sz w:val="24"/>
          <w:szCs w:val="24"/>
        </w:rPr>
        <w:br/>
      </w:r>
      <w:r w:rsidRPr="00FB5C7A">
        <w:rPr>
          <w:rFonts w:ascii="GHEA Grapalat" w:hAnsi="GHEA Grapalat"/>
          <w:b/>
          <w:sz w:val="24"/>
          <w:szCs w:val="24"/>
        </w:rPr>
        <w:t xml:space="preserve">под кодом </w:t>
      </w:r>
      <w:r w:rsidR="00D929FE">
        <w:rPr>
          <w:rFonts w:ascii="GHEA Grapalat" w:hAnsi="GHEA Grapalat"/>
          <w:b/>
          <w:sz w:val="24"/>
          <w:szCs w:val="24"/>
          <w:lang w:val="en-US"/>
        </w:rPr>
        <w:t>G</w:t>
      </w:r>
      <w:r w:rsidR="00D90A66" w:rsidRPr="00FB5C7A">
        <w:rPr>
          <w:rFonts w:ascii="GHEA Grapalat" w:hAnsi="GHEA Grapalat"/>
          <w:b/>
          <w:sz w:val="24"/>
          <w:szCs w:val="24"/>
          <w:lang w:val="en-US"/>
        </w:rPr>
        <w:t>BA</w:t>
      </w:r>
      <w:r w:rsidR="00D90A66" w:rsidRPr="00FB5C7A">
        <w:rPr>
          <w:rFonts w:ascii="GHEA Grapalat" w:hAnsi="GHEA Grapalat"/>
          <w:b/>
          <w:sz w:val="24"/>
          <w:szCs w:val="24"/>
        </w:rPr>
        <w:t>-</w:t>
      </w:r>
      <w:r w:rsidR="00D90A66" w:rsidRPr="00FB5C7A">
        <w:rPr>
          <w:rFonts w:ascii="GHEA Grapalat" w:hAnsi="GHEA Grapalat"/>
          <w:b/>
          <w:sz w:val="24"/>
          <w:szCs w:val="24"/>
          <w:lang w:val="en-US"/>
        </w:rPr>
        <w:t>GH</w:t>
      </w:r>
      <w:r w:rsidR="00D90A66" w:rsidRPr="00FB5C7A">
        <w:rPr>
          <w:rFonts w:ascii="GHEA Grapalat" w:hAnsi="GHEA Grapalat"/>
          <w:b/>
          <w:sz w:val="24"/>
          <w:szCs w:val="24"/>
        </w:rPr>
        <w:t>APDzB-2</w:t>
      </w:r>
      <w:r w:rsidR="0075165B" w:rsidRPr="0075165B">
        <w:rPr>
          <w:rFonts w:ascii="GHEA Grapalat" w:hAnsi="GHEA Grapalat"/>
          <w:b/>
          <w:sz w:val="24"/>
          <w:szCs w:val="24"/>
        </w:rPr>
        <w:t>2</w:t>
      </w:r>
      <w:r w:rsidR="00D90A66" w:rsidRPr="00FB5C7A">
        <w:rPr>
          <w:rFonts w:ascii="GHEA Grapalat" w:hAnsi="GHEA Grapalat"/>
          <w:b/>
          <w:sz w:val="24"/>
          <w:szCs w:val="24"/>
        </w:rPr>
        <w:t>/</w:t>
      </w:r>
      <w:r w:rsidR="0075165B" w:rsidRPr="0075165B">
        <w:rPr>
          <w:rFonts w:ascii="GHEA Grapalat" w:hAnsi="GHEA Grapalat"/>
          <w:b/>
          <w:sz w:val="24"/>
          <w:szCs w:val="24"/>
        </w:rPr>
        <w:t>0</w:t>
      </w:r>
      <w:r w:rsidR="00D90A66" w:rsidRPr="00FB5C7A">
        <w:rPr>
          <w:rFonts w:ascii="GHEA Grapalat" w:hAnsi="GHEA Grapalat"/>
          <w:b/>
          <w:sz w:val="24"/>
          <w:szCs w:val="24"/>
        </w:rPr>
        <w:t>1</w:t>
      </w: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157A" w:rsidRDefault="00374F4A" w:rsidP="00D90A66">
      <w:pPr>
        <w:jc w:val="both"/>
        <w:rPr>
          <w:rFonts w:ascii="GHEA Grapalat" w:hAnsi="GHEA Grapalat"/>
          <w:sz w:val="20"/>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75165B">
        <w:rPr>
          <w:rFonts w:ascii="GHEA Grapalat" w:hAnsi="GHEA Grapalat"/>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sidRPr="000C1746">
        <w:rPr>
          <w:rFonts w:ascii="GHEA Grapalat" w:hAnsi="GHEA Grapalat"/>
          <w:sz w:val="16"/>
        </w:rPr>
        <w:t>наименование заказчика</w:t>
      </w:r>
    </w:p>
    <w:p w:rsidR="00374F4A" w:rsidRPr="00DA5EA0" w:rsidRDefault="00A15A25" w:rsidP="00B46D58">
      <w:pPr>
        <w:spacing w:after="160"/>
        <w:jc w:val="both"/>
        <w:rPr>
          <w:rFonts w:ascii="GHEA Grapalat" w:hAnsi="GHEA Grapalat"/>
        </w:rPr>
      </w:pPr>
      <w:r>
        <w:rPr>
          <w:rFonts w:ascii="GHEA Grapalat" w:hAnsi="GHEA Grapalat"/>
        </w:rPr>
        <w:t>з</w:t>
      </w:r>
      <w:r w:rsidR="00FB5C7A">
        <w:rPr>
          <w:rFonts w:ascii="GHEA Grapalat" w:hAnsi="GHEA Grapalat"/>
        </w:rPr>
        <w:t xml:space="preserve">апроса </w:t>
      </w:r>
      <w:r>
        <w:rPr>
          <w:rFonts w:ascii="GHEA Grapalat" w:hAnsi="GHEA Grapalat"/>
        </w:rPr>
        <w:t>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w:t>
      </w:r>
      <w:proofErr w:type="gramStart"/>
      <w:r>
        <w:rPr>
          <w:rFonts w:ascii="GHEA Grapalat" w:hAnsi="GHEA Grapalat"/>
        </w:rPr>
        <w:t>,ч</w:t>
      </w:r>
      <w:proofErr w:type="gramEnd"/>
      <w:r>
        <w:rPr>
          <w:rFonts w:ascii="GHEA Grapalat" w:hAnsi="GHEA Grapalat"/>
        </w:rPr>
        <w:t>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2"/>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A15A25">
        <w:rPr>
          <w:rFonts w:ascii="GHEA Grapalat" w:hAnsi="GHEA Grapalat"/>
        </w:rPr>
        <w:t>запрос котировок</w:t>
      </w:r>
      <w:r w:rsidR="00A15A25" w:rsidRPr="005437F6">
        <w:rPr>
          <w:rFonts w:ascii="GHEA Grapalat" w:hAnsi="GHEA Grapalat"/>
        </w:rPr>
        <w:t xml:space="preserve"> </w:t>
      </w:r>
      <w:r>
        <w:rPr>
          <w:rFonts w:ascii="GHEA Grapalat" w:hAnsi="GHEA Grapalat"/>
        </w:rPr>
        <w:t>под кодом "</w:t>
      </w:r>
      <w:r w:rsidR="00AA7279" w:rsidRPr="00AA7279">
        <w:rPr>
          <w:rFonts w:ascii="Sylfaen" w:hAnsi="Sylfaen"/>
          <w:b/>
          <w:lang w:val="hy-AM"/>
        </w:rPr>
        <w:t xml:space="preserve"> </w:t>
      </w:r>
      <w:r w:rsidR="00FB5C7A" w:rsidRPr="00FB5C7A">
        <w:rPr>
          <w:rFonts w:ascii="Sylfaen" w:hAnsi="Sylfaen"/>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2"/>
        <w:widowControl w:val="0"/>
        <w:numPr>
          <w:ilvl w:val="0"/>
          <w:numId w:val="21"/>
        </w:numPr>
        <w:tabs>
          <w:tab w:val="left" w:pos="567"/>
        </w:tabs>
        <w:spacing w:after="160"/>
        <w:jc w:val="both"/>
        <w:rPr>
          <w:rFonts w:ascii="GHEA Grapalat" w:hAnsi="GHEA Grapalat" w:cs="Arial"/>
        </w:rPr>
      </w:pPr>
      <w:r>
        <w:rPr>
          <w:rFonts w:ascii="GHEA Grapalat" w:hAnsi="GHEA Grapalat"/>
        </w:rPr>
        <w:lastRenderedPageBreak/>
        <w:t xml:space="preserve">в рамках участия  </w:t>
      </w:r>
      <w:r w:rsidR="00A15A25">
        <w:rPr>
          <w:rFonts w:ascii="GHEA Grapalat" w:hAnsi="GHEA Grapalat"/>
        </w:rPr>
        <w:t>запроса котировок</w:t>
      </w:r>
      <w:r w:rsidR="00A15A25" w:rsidRPr="005437F6">
        <w:rPr>
          <w:rFonts w:ascii="GHEA Grapalat" w:hAnsi="GHEA Grapalat"/>
        </w:rPr>
        <w:t xml:space="preserve"> </w:t>
      </w:r>
      <w:r>
        <w:rPr>
          <w:rFonts w:ascii="GHEA Grapalat" w:hAnsi="GHEA Grapalat"/>
        </w:rPr>
        <w:t>под кодом "</w:t>
      </w:r>
      <w:r w:rsidR="00AA7279" w:rsidRPr="00AA7279">
        <w:rPr>
          <w:rFonts w:ascii="Sylfaen" w:hAnsi="Sylfaen"/>
          <w:b/>
          <w:sz w:val="20"/>
          <w:szCs w:val="20"/>
          <w:lang w:val="hy-AM"/>
        </w:rPr>
        <w:t xml:space="preserve"> </w:t>
      </w:r>
      <w:r w:rsidR="00FB5C7A" w:rsidRPr="00FB5C7A">
        <w:rPr>
          <w:rFonts w:ascii="Sylfaen" w:hAnsi="Sylfaen"/>
          <w:sz w:val="22"/>
          <w:szCs w:val="22"/>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Pr>
          <w:rFonts w:ascii="GHEA Grapalat" w:hAnsi="GHEA Grapalat"/>
        </w:rPr>
        <w:t>"*</w:t>
      </w:r>
    </w:p>
    <w:p w:rsidR="006B3E56" w:rsidRDefault="006B3E56" w:rsidP="00B46D58">
      <w:pPr>
        <w:pStyle w:val="aff2"/>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aff2"/>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15A25">
        <w:rPr>
          <w:rFonts w:ascii="GHEA Grapalat" w:hAnsi="GHEA Grapalat"/>
        </w:rPr>
        <w:t>запрос котировок</w:t>
      </w:r>
      <w:r w:rsidR="00A15A25" w:rsidRPr="005437F6">
        <w:rPr>
          <w:rFonts w:ascii="GHEA Grapalat" w:hAnsi="GHEA Grapalat"/>
        </w:rPr>
        <w:t xml:space="preserve">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2"/>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5"/>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E226E" w:rsidRPr="00DB12E2">
        <w:rPr>
          <w:rFonts w:ascii="GHEA Grapalat" w:hAnsi="GHEA Grapalat"/>
          <w:b/>
          <w:sz w:val="16"/>
          <w:szCs w:val="16"/>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AA7279" w:rsidRPr="00AA7279">
        <w:rPr>
          <w:rFonts w:ascii="Sylfaen" w:hAnsi="Sylfaen"/>
          <w:b/>
          <w:lang w:val="hy-AM"/>
        </w:rPr>
        <w:t xml:space="preserve"> </w:t>
      </w:r>
      <w:r w:rsidR="00FB5C7A" w:rsidRPr="00FB5C7A">
        <w:rPr>
          <w:rFonts w:ascii="Sylfaen" w:hAnsi="Sylfaen"/>
          <w:b/>
          <w:sz w:val="22"/>
          <w:szCs w:val="22"/>
          <w:lang w:val="en-US"/>
        </w:rPr>
        <w:t>G</w:t>
      </w:r>
      <w:r w:rsidR="00D90A66" w:rsidRPr="0018418F">
        <w:rPr>
          <w:rFonts w:ascii="GHEA Grapalat" w:hAnsi="GHEA Grapalat"/>
          <w:b/>
          <w:sz w:val="24"/>
          <w:szCs w:val="24"/>
          <w:lang w:val="en-US"/>
        </w:rPr>
        <w:t>BA</w:t>
      </w:r>
      <w:r w:rsidR="00D90A66" w:rsidRPr="0018418F">
        <w:rPr>
          <w:rFonts w:ascii="GHEA Grapalat" w:hAnsi="GHEA Grapalat"/>
          <w:b/>
          <w:sz w:val="24"/>
          <w:szCs w:val="24"/>
        </w:rPr>
        <w:t>-</w:t>
      </w:r>
      <w:r w:rsidR="00D90A66" w:rsidRPr="0018418F">
        <w:rPr>
          <w:rFonts w:ascii="GHEA Grapalat" w:hAnsi="GHEA Grapalat"/>
          <w:b/>
          <w:sz w:val="24"/>
          <w:szCs w:val="24"/>
          <w:lang w:val="en-US"/>
        </w:rPr>
        <w:t>GH</w:t>
      </w:r>
      <w:r w:rsidR="00D90A66" w:rsidRPr="0018418F">
        <w:rPr>
          <w:rFonts w:ascii="GHEA Grapalat" w:hAnsi="GHEA Grapalat"/>
          <w:b/>
          <w:sz w:val="24"/>
          <w:szCs w:val="24"/>
        </w:rPr>
        <w:t>APDzB-2</w:t>
      </w:r>
      <w:r w:rsidR="0075165B" w:rsidRPr="0075165B">
        <w:rPr>
          <w:rFonts w:ascii="GHEA Grapalat" w:hAnsi="GHEA Grapalat"/>
          <w:b/>
          <w:sz w:val="24"/>
          <w:szCs w:val="24"/>
        </w:rPr>
        <w:t>2</w:t>
      </w:r>
      <w:r w:rsidR="00D90A66" w:rsidRPr="0018418F">
        <w:rPr>
          <w:rFonts w:ascii="GHEA Grapalat" w:hAnsi="GHEA Grapalat"/>
          <w:b/>
          <w:sz w:val="24"/>
          <w:szCs w:val="24"/>
        </w:rPr>
        <w:t>/</w:t>
      </w:r>
      <w:r w:rsidR="0075165B" w:rsidRPr="0075165B">
        <w:rPr>
          <w:rFonts w:ascii="GHEA Grapalat" w:hAnsi="GHEA Grapalat"/>
          <w:b/>
          <w:sz w:val="24"/>
          <w:szCs w:val="24"/>
        </w:rPr>
        <w:t>0</w:t>
      </w:r>
      <w:r w:rsidR="00D90A66" w:rsidRPr="0018418F">
        <w:rPr>
          <w:rFonts w:ascii="GHEA Grapalat" w:hAnsi="GHEA Grapalat"/>
          <w:b/>
          <w:sz w:val="24"/>
          <w:szCs w:val="24"/>
        </w:rPr>
        <w:t>1</w:t>
      </w:r>
      <w:r>
        <w:rPr>
          <w:rFonts w:ascii="GHEA Grapalat" w:hAnsi="GHEA Grapalat"/>
          <w:b/>
          <w:sz w:val="24"/>
          <w:szCs w:val="24"/>
        </w:rPr>
        <w:t>"</w:t>
      </w:r>
      <w:r>
        <w:rPr>
          <w:rStyle w:val="af5"/>
          <w:rFonts w:ascii="GHEA Grapalat" w:hAnsi="GHEA Grapalat"/>
          <w:b/>
          <w:sz w:val="24"/>
          <w:szCs w:val="24"/>
        </w:rPr>
        <w:footnoteReference w:customMarkFollows="1" w:id="10"/>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A15A25">
        <w:rPr>
          <w:rFonts w:ascii="GHEA Grapalat" w:hAnsi="GHEA Grapalat"/>
        </w:rPr>
        <w:t>запроса котировок</w:t>
      </w:r>
      <w:r w:rsidR="00A15A25" w:rsidRPr="005437F6">
        <w:rPr>
          <w:rFonts w:ascii="GHEA Grapalat" w:hAnsi="GHEA Grapalat"/>
        </w:rPr>
        <w:t xml:space="preserve"> </w:t>
      </w:r>
      <w:r w:rsidRPr="009044F1">
        <w:rPr>
          <w:rFonts w:ascii="GHEA Grapalat" w:hAnsi="GHEA Grapalat"/>
        </w:rPr>
        <w:t xml:space="preserve">под кодом </w:t>
      </w:r>
      <w:r>
        <w:rPr>
          <w:rFonts w:ascii="GHEA Grapalat" w:hAnsi="GHEA Grapalat"/>
        </w:rPr>
        <w:t>"</w:t>
      </w:r>
      <w:r w:rsidR="00AA7279" w:rsidRPr="00AA7279">
        <w:rPr>
          <w:rFonts w:ascii="Sylfaen" w:hAnsi="Sylfaen"/>
          <w:b/>
          <w:sz w:val="20"/>
          <w:szCs w:val="20"/>
          <w:lang w:val="hy-AM"/>
        </w:rPr>
        <w:t xml:space="preserve"> </w:t>
      </w:r>
      <w:r w:rsidR="00A15A25" w:rsidRPr="00A15A25">
        <w:rPr>
          <w:rFonts w:ascii="Sylfaen" w:hAnsi="Sylfaen"/>
          <w:sz w:val="22"/>
          <w:szCs w:val="22"/>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5E226E" w:rsidRPr="00DB12E2">
        <w:rPr>
          <w:rFonts w:ascii="GHEA Grapalat" w:hAnsi="GHEA Grapalat"/>
          <w:b/>
          <w:sz w:val="16"/>
          <w:szCs w:val="16"/>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AA7279" w:rsidRPr="00AA7279">
        <w:rPr>
          <w:rFonts w:ascii="Sylfaen" w:hAnsi="Sylfaen"/>
          <w:b/>
          <w:lang w:val="hy-AM"/>
        </w:rPr>
        <w:t xml:space="preserve"> </w:t>
      </w:r>
      <w:r w:rsidR="00A15A25" w:rsidRPr="00A15A25">
        <w:rPr>
          <w:rFonts w:ascii="Sylfaen" w:hAnsi="Sylfaen"/>
          <w:b/>
          <w:lang w:val="en-US"/>
        </w:rPr>
        <w:t>G</w:t>
      </w:r>
      <w:r w:rsidR="00D90A66" w:rsidRPr="00A15A25">
        <w:rPr>
          <w:rFonts w:ascii="GHEA Grapalat" w:hAnsi="GHEA Grapalat"/>
          <w:b/>
          <w:lang w:val="en-US"/>
        </w:rPr>
        <w:t>BA</w:t>
      </w:r>
      <w:r w:rsidR="00D90A66" w:rsidRPr="00A15A25">
        <w:rPr>
          <w:rFonts w:ascii="GHEA Grapalat" w:hAnsi="GHEA Grapalat"/>
          <w:b/>
        </w:rPr>
        <w:t>-</w:t>
      </w:r>
      <w:r w:rsidR="00D90A66" w:rsidRPr="00A15A25">
        <w:rPr>
          <w:rFonts w:ascii="GHEA Grapalat" w:hAnsi="GHEA Grapalat"/>
          <w:b/>
          <w:lang w:val="en-US"/>
        </w:rPr>
        <w:t>GH</w:t>
      </w:r>
      <w:r w:rsidR="00D90A66" w:rsidRPr="00A15A25">
        <w:rPr>
          <w:rFonts w:ascii="GHEA Grapalat" w:hAnsi="GHEA Grapalat"/>
          <w:b/>
        </w:rPr>
        <w:t>APDzB-2</w:t>
      </w:r>
      <w:r w:rsidR="0075165B" w:rsidRPr="0075165B">
        <w:rPr>
          <w:rFonts w:ascii="GHEA Grapalat" w:hAnsi="GHEA Grapalat"/>
          <w:b/>
        </w:rPr>
        <w:t>2</w:t>
      </w:r>
      <w:r w:rsidR="00D90A66" w:rsidRPr="00A15A25">
        <w:rPr>
          <w:rFonts w:ascii="GHEA Grapalat" w:hAnsi="GHEA Grapalat"/>
          <w:b/>
        </w:rPr>
        <w:t>/</w:t>
      </w:r>
      <w:r w:rsidR="0075165B" w:rsidRPr="0075165B">
        <w:rPr>
          <w:rFonts w:ascii="GHEA Grapalat" w:hAnsi="GHEA Grapalat"/>
          <w:b/>
        </w:rPr>
        <w:t>0</w:t>
      </w:r>
      <w:r w:rsidR="00D90A66" w:rsidRPr="00A15A25">
        <w:rPr>
          <w:rFonts w:ascii="GHEA Grapalat" w:hAnsi="GHEA Grapalat"/>
          <w:b/>
        </w:rPr>
        <w:t>1</w:t>
      </w:r>
      <w:r w:rsidR="006132ED">
        <w:rPr>
          <w:rFonts w:ascii="GHEA Grapalat" w:hAnsi="GHEA Grapalat"/>
          <w:b/>
          <w:sz w:val="24"/>
          <w:szCs w:val="24"/>
        </w:rPr>
        <w:t>"</w:t>
      </w:r>
      <w:r w:rsidR="00DC619D">
        <w:rPr>
          <w:rStyle w:val="af5"/>
          <w:rFonts w:ascii="GHEA Grapalat" w:hAnsi="GHEA Grapalat"/>
          <w:b/>
          <w:sz w:val="24"/>
          <w:szCs w:val="24"/>
        </w:rPr>
        <w:footnoteReference w:customMarkFollows="1" w:id="11"/>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A15A25">
        <w:rPr>
          <w:rFonts w:ascii="GHEA Grapalat" w:hAnsi="GHEA Grapalat"/>
        </w:rPr>
        <w:t>запрос котировок</w:t>
      </w:r>
      <w:r w:rsidR="00A15A25" w:rsidRPr="005437F6">
        <w:rPr>
          <w:rFonts w:ascii="GHEA Grapalat" w:hAnsi="GHEA Grapalat"/>
        </w:rPr>
        <w:t xml:space="preserve"> </w:t>
      </w:r>
      <w:r w:rsidRPr="005744FC">
        <w:rPr>
          <w:rFonts w:ascii="GHEA Grapalat" w:hAnsi="GHEA Grapalat"/>
          <w:spacing w:val="-6"/>
        </w:rPr>
        <w:t xml:space="preserve">под кодом </w:t>
      </w:r>
      <w:r w:rsidR="006132ED">
        <w:rPr>
          <w:rFonts w:ascii="GHEA Grapalat" w:hAnsi="GHEA Grapalat"/>
          <w:spacing w:val="-6"/>
        </w:rPr>
        <w:t>"</w:t>
      </w:r>
      <w:r w:rsidR="00AA7279" w:rsidRPr="00AA7279">
        <w:rPr>
          <w:rFonts w:ascii="Sylfaen" w:hAnsi="Sylfaen"/>
          <w:b/>
          <w:sz w:val="20"/>
          <w:szCs w:val="20"/>
          <w:lang w:val="hy-AM"/>
        </w:rPr>
        <w:t xml:space="preserve"> </w:t>
      </w:r>
      <w:r w:rsidR="00A15A25" w:rsidRPr="00A15A25">
        <w:rPr>
          <w:rFonts w:ascii="Sylfaen" w:hAnsi="Sylfaen"/>
          <w:sz w:val="20"/>
          <w:szCs w:val="20"/>
          <w:lang w:val="en-US"/>
        </w:rPr>
        <w:t>G</w:t>
      </w:r>
      <w:r w:rsidR="00D90A66" w:rsidRPr="00A15A25">
        <w:rPr>
          <w:rFonts w:ascii="GHEA Grapalat" w:hAnsi="GHEA Grapalat"/>
          <w:sz w:val="20"/>
          <w:szCs w:val="20"/>
          <w:lang w:val="en-US"/>
        </w:rPr>
        <w:t>BA</w:t>
      </w:r>
      <w:r w:rsidR="00D90A66" w:rsidRPr="00A15A25">
        <w:rPr>
          <w:rFonts w:ascii="GHEA Grapalat" w:hAnsi="GHEA Grapalat"/>
          <w:sz w:val="20"/>
          <w:szCs w:val="20"/>
        </w:rPr>
        <w:t>-</w:t>
      </w:r>
      <w:r w:rsidR="00D90A66" w:rsidRPr="00A15A25">
        <w:rPr>
          <w:rFonts w:ascii="GHEA Grapalat" w:hAnsi="GHEA Grapalat"/>
          <w:sz w:val="20"/>
          <w:szCs w:val="20"/>
          <w:lang w:val="en-US"/>
        </w:rPr>
        <w:t>GH</w:t>
      </w:r>
      <w:r w:rsidR="00D90A66" w:rsidRPr="00A15A25">
        <w:rPr>
          <w:rFonts w:ascii="GHEA Grapalat" w:hAnsi="GHEA Grapalat"/>
          <w:sz w:val="20"/>
          <w:szCs w:val="20"/>
        </w:rPr>
        <w:t>APDzB</w:t>
      </w:r>
      <w:r w:rsidR="00D90A66">
        <w:rPr>
          <w:rFonts w:ascii="GHEA Grapalat" w:hAnsi="GHEA Grapalat"/>
        </w:rPr>
        <w:t>-2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5"/>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929FE"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B92550" w:rsidRPr="00D929FE">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5E226E" w:rsidRPr="00DB12E2">
        <w:rPr>
          <w:rFonts w:ascii="GHEA Grapalat" w:hAnsi="GHEA Grapalat"/>
          <w:b/>
          <w:sz w:val="16"/>
          <w:szCs w:val="16"/>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AA7279" w:rsidRPr="00AA7279">
        <w:rPr>
          <w:rFonts w:ascii="Sylfaen" w:hAnsi="Sylfaen"/>
          <w:b/>
          <w:sz w:val="20"/>
          <w:szCs w:val="20"/>
          <w:lang w:val="hy-AM"/>
        </w:rPr>
        <w:t xml:space="preserve"> </w:t>
      </w:r>
      <w:r w:rsidR="00A15A25" w:rsidRPr="00A15A25">
        <w:rPr>
          <w:rFonts w:ascii="Sylfaen" w:hAnsi="Sylfaen"/>
          <w:sz w:val="20"/>
          <w:szCs w:val="20"/>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sidRPr="00B138F3">
        <w:rPr>
          <w:rFonts w:ascii="GHEA Grapalat" w:hAnsi="GHEA Grapalat"/>
          <w:i/>
          <w:sz w:val="22"/>
          <w:szCs w:val="22"/>
        </w:rPr>
        <w:t>"</w:t>
      </w:r>
      <w:r w:rsidRPr="00B138F3">
        <w:rPr>
          <w:rStyle w:val="af5"/>
          <w:rFonts w:ascii="GHEA Grapalat" w:hAnsi="GHEA Grapalat"/>
          <w:i/>
          <w:sz w:val="22"/>
          <w:szCs w:val="22"/>
        </w:rPr>
        <w:footnoteReference w:customMarkFollows="1" w:id="1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W w:w="0" w:type="auto"/>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5"/>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087896">
      <w:pPr>
        <w:widowControl w:val="0"/>
        <w:tabs>
          <w:tab w:val="left" w:pos="567"/>
        </w:tabs>
        <w:jc w:val="both"/>
        <w:rPr>
          <w:rFonts w:ascii="GHEA Grapalat" w:hAnsi="GHEA Grapalat" w:cs="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15A25">
        <w:rPr>
          <w:rFonts w:ascii="GHEA Grapalat" w:hAnsi="GHEA Grapalat"/>
          <w:b/>
          <w:bCs/>
          <w:i/>
          <w:color w:val="000000"/>
          <w:sz w:val="20"/>
          <w:szCs w:val="20"/>
          <w:lang w:eastAsia="en-US" w:bidi="ar-SA"/>
        </w:rPr>
        <w:t>Гай</w:t>
      </w:r>
      <w:r w:rsidR="00087896" w:rsidRPr="00C86072">
        <w:rPr>
          <w:rFonts w:ascii="GHEA Grapalat" w:hAnsi="GHEA Grapalat"/>
          <w:b/>
          <w:bCs/>
          <w:i/>
          <w:color w:val="000000"/>
          <w:sz w:val="20"/>
          <w:szCs w:val="20"/>
          <w:lang w:eastAsia="en-US" w:bidi="ar-SA"/>
        </w:rPr>
        <w:t>ская</w:t>
      </w:r>
      <w:r w:rsidR="00087896" w:rsidRPr="00AA7279">
        <w:rPr>
          <w:rFonts w:ascii="GHEA Grapalat" w:hAnsi="GHEA Grapalat"/>
          <w:b/>
          <w:bCs/>
          <w:sz w:val="20"/>
          <w:szCs w:val="20"/>
        </w:rPr>
        <w:t xml:space="preserve"> </w:t>
      </w:r>
      <w:r w:rsidR="00AA7279" w:rsidRPr="00AA7279">
        <w:rPr>
          <w:rFonts w:ascii="GHEA Grapalat" w:hAnsi="GHEA Grapalat"/>
          <w:b/>
          <w:bCs/>
          <w:sz w:val="20"/>
          <w:szCs w:val="20"/>
        </w:rPr>
        <w:t>Медицинская Амбулатория</w:t>
      </w:r>
      <w:r w:rsidR="00AA7279" w:rsidRPr="00AA7279">
        <w:rPr>
          <w:rFonts w:ascii="GHEA Grapalat" w:hAnsi="GHEA Grapalat" w:cs="Arial"/>
          <w:b/>
          <w:sz w:val="20"/>
          <w:szCs w:val="20"/>
        </w:rPr>
        <w:t xml:space="preserve"> </w:t>
      </w:r>
      <w:r w:rsidR="00087896">
        <w:rPr>
          <w:rFonts w:ascii="GHEA Grapalat" w:hAnsi="GHEA Grapalat" w:cs="Arial"/>
          <w:b/>
          <w:sz w:val="20"/>
          <w:szCs w:val="20"/>
        </w:rPr>
        <w:t>О</w:t>
      </w:r>
      <w:r w:rsidR="00AA7279" w:rsidRPr="00AA7279">
        <w:rPr>
          <w:rFonts w:ascii="GHEA Grapalat" w:hAnsi="GHEA Grapalat" w:cs="Arial"/>
          <w:b/>
          <w:sz w:val="20"/>
          <w:szCs w:val="20"/>
        </w:rPr>
        <w:t>НКО</w:t>
      </w:r>
      <w:r w:rsidR="00AA7279" w:rsidRPr="00AA7279">
        <w:rPr>
          <w:rFonts w:ascii="GHEA Grapalat" w:hAnsi="GHEA Grapalat"/>
          <w:sz w:val="20"/>
          <w:szCs w:val="20"/>
        </w:rPr>
        <w:t xml:space="preserve"> </w:t>
      </w:r>
      <w:r w:rsidRPr="00B138F3">
        <w:rPr>
          <w:rFonts w:ascii="GHEA Grapalat" w:hAnsi="GHEA Grapalat"/>
          <w:spacing w:val="-6"/>
          <w:sz w:val="22"/>
          <w:szCs w:val="22"/>
        </w:rPr>
        <w:t xml:space="preserve"> *(далее — Заказчик) </w:t>
      </w:r>
      <w:r w:rsidRPr="00B138F3">
        <w:rPr>
          <w:rFonts w:ascii="GHEA Grapalat" w:hAnsi="GHEA Grapalat"/>
          <w:sz w:val="22"/>
          <w:szCs w:val="22"/>
        </w:rPr>
        <w:t xml:space="preserve">процедуре закупок под кодом </w:t>
      </w:r>
      <w:r w:rsidR="00A15A25">
        <w:rPr>
          <w:rFonts w:ascii="GHEA Grapalat" w:hAnsi="GHEA Grapalat"/>
          <w:sz w:val="22"/>
          <w:szCs w:val="22"/>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sidRPr="00B138F3">
        <w:rPr>
          <w:rFonts w:ascii="GHEA Grapalat" w:hAnsi="GHEA Grapalat"/>
          <w:sz w:val="22"/>
          <w:szCs w:val="22"/>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gramEnd"/>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6964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6964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6964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6964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87896"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87896" w:rsidRPr="00B138F3" w:rsidRDefault="00087896" w:rsidP="00D8055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5E226E">
              <w:rPr>
                <w:rFonts w:ascii="GHEA Grapalat" w:hAnsi="GHEA Grapalat"/>
              </w:rPr>
              <w:t>:</w:t>
            </w:r>
            <w:r w:rsidRPr="005E226E">
              <w:rPr>
                <w:rFonts w:ascii="GHEA Grapalat" w:hAnsi="GHEA Grapalat"/>
                <w:b/>
                <w:bCs/>
                <w:sz w:val="20"/>
                <w:szCs w:val="20"/>
                <w:lang w:val="af-ZA"/>
              </w:rPr>
              <w:t>&lt;&lt;</w:t>
            </w:r>
            <w:r w:rsidRPr="005E226E">
              <w:rPr>
                <w:rFonts w:ascii="GHEA Grapalat" w:hAnsi="GHEA Grapalat"/>
                <w:b/>
                <w:bCs/>
                <w:sz w:val="20"/>
                <w:szCs w:val="20"/>
              </w:rPr>
              <w:t xml:space="preserve"> </w:t>
            </w:r>
            <w:r w:rsidRPr="00C86072">
              <w:rPr>
                <w:rFonts w:ascii="GHEA Grapalat" w:hAnsi="GHEA Grapalat"/>
                <w:b/>
                <w:bCs/>
                <w:i/>
                <w:color w:val="000000"/>
                <w:sz w:val="20"/>
                <w:szCs w:val="20"/>
                <w:lang w:eastAsia="en-US" w:bidi="ar-SA"/>
              </w:rPr>
              <w:t xml:space="preserve"> </w:t>
            </w:r>
            <w:proofErr w:type="gramEnd"/>
            <w:r w:rsidR="00D8055D">
              <w:rPr>
                <w:rFonts w:ascii="GHEA Grapalat" w:hAnsi="GHEA Grapalat"/>
                <w:b/>
                <w:bCs/>
                <w:i/>
                <w:color w:val="000000"/>
                <w:sz w:val="20"/>
                <w:szCs w:val="20"/>
                <w:lang w:eastAsia="en-US" w:bidi="ar-SA"/>
              </w:rPr>
              <w:t>Гай</w:t>
            </w:r>
            <w:r w:rsidRPr="00C86072">
              <w:rPr>
                <w:rFonts w:ascii="GHEA Grapalat" w:hAnsi="GHEA Grapalat"/>
                <w:b/>
                <w:bCs/>
                <w:i/>
                <w:color w:val="000000"/>
                <w:sz w:val="20"/>
                <w:szCs w:val="20"/>
                <w:lang w:eastAsia="en-US" w:bidi="ar-SA"/>
              </w:rPr>
              <w:t>ская</w:t>
            </w:r>
            <w:r w:rsidRPr="005E226E">
              <w:rPr>
                <w:rFonts w:ascii="GHEA Grapalat" w:hAnsi="GHEA Grapalat"/>
                <w:b/>
                <w:bCs/>
                <w:sz w:val="20"/>
                <w:szCs w:val="20"/>
              </w:rPr>
              <w:t xml:space="preserve">  Медицинская Амбулатория</w:t>
            </w:r>
            <w:r w:rsidRPr="005E226E">
              <w:rPr>
                <w:rFonts w:ascii="GHEA Grapalat" w:hAnsi="GHEA Grapalat"/>
                <w:b/>
                <w:bCs/>
                <w:sz w:val="20"/>
                <w:szCs w:val="20"/>
                <w:lang w:val="af-ZA"/>
              </w:rPr>
              <w:t>&gt;&gt;</w:t>
            </w:r>
            <w:r w:rsidRPr="005E226E">
              <w:rPr>
                <w:rFonts w:ascii="GHEA Grapalat" w:hAnsi="GHEA Grapalat" w:cs="Arial"/>
                <w:b/>
                <w:sz w:val="20"/>
                <w:szCs w:val="20"/>
              </w:rPr>
              <w:t xml:space="preserve"> </w:t>
            </w:r>
            <w:r>
              <w:rPr>
                <w:rFonts w:ascii="GHEA Grapalat" w:hAnsi="GHEA Grapalat" w:cs="Arial"/>
                <w:b/>
                <w:sz w:val="20"/>
                <w:szCs w:val="20"/>
              </w:rPr>
              <w:t>О</w:t>
            </w:r>
            <w:r w:rsidRPr="005E226E">
              <w:rPr>
                <w:rFonts w:ascii="GHEA Grapalat" w:hAnsi="GHEA Grapalat" w:cs="Arial"/>
                <w:b/>
                <w:sz w:val="20"/>
                <w:szCs w:val="20"/>
              </w:rPr>
              <w:t>НКО</w:t>
            </w:r>
          </w:p>
        </w:tc>
      </w:tr>
      <w:tr w:rsidR="00087896"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87896" w:rsidRPr="00B138F3" w:rsidRDefault="00087896" w:rsidP="0008789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87896" w:rsidRPr="00B138F3" w:rsidTr="006964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87896" w:rsidRPr="00B138F3" w:rsidRDefault="00087896" w:rsidP="0008789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00D8055D">
              <w:rPr>
                <w:rFonts w:ascii="Arial" w:hAnsi="Arial" w:cs="Arial"/>
                <w:color w:val="333333"/>
                <w:sz w:val="23"/>
                <w:szCs w:val="23"/>
                <w:shd w:val="clear" w:color="auto" w:fill="FFFFFF"/>
              </w:rPr>
              <w:t>04708509</w:t>
            </w:r>
          </w:p>
        </w:tc>
      </w:tr>
      <w:tr w:rsidR="00087896" w:rsidRPr="00B138F3" w:rsidTr="006964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87896" w:rsidRPr="00B138F3" w:rsidRDefault="00087896" w:rsidP="0008789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Ардшинбанк</w:t>
            </w:r>
          </w:p>
        </w:tc>
      </w:tr>
      <w:tr w:rsidR="00087896" w:rsidRPr="00B138F3" w:rsidTr="006964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87896" w:rsidRPr="00B138F3" w:rsidRDefault="00087896" w:rsidP="00D8055D">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00D8055D">
              <w:rPr>
                <w:rFonts w:ascii="Arial" w:hAnsi="Arial" w:cs="Arial"/>
                <w:color w:val="333333"/>
                <w:sz w:val="23"/>
                <w:szCs w:val="23"/>
                <w:shd w:val="clear" w:color="auto" w:fill="FFFFFF"/>
              </w:rPr>
              <w:t>247591429060</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69644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6964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6964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69644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69644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69644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69644F">
            <w:pPr>
              <w:widowControl w:val="0"/>
              <w:spacing w:after="160"/>
              <w:rPr>
                <w:rFonts w:ascii="GHEA Grapalat" w:hAnsi="GHEA Grapalat" w:cs="Sylfaen"/>
              </w:rPr>
            </w:pPr>
          </w:p>
          <w:p w:rsidR="00C3421C" w:rsidRPr="00B138F3" w:rsidRDefault="00C3421C" w:rsidP="0069644F">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69644F">
            <w:pPr>
              <w:widowControl w:val="0"/>
              <w:spacing w:after="160"/>
              <w:rPr>
                <w:rFonts w:ascii="GHEA Grapalat" w:hAnsi="GHEA Grapalat" w:cs="Sylfaen"/>
              </w:rPr>
            </w:pPr>
          </w:p>
          <w:p w:rsidR="00C3421C" w:rsidRPr="00B138F3" w:rsidRDefault="00C3421C" w:rsidP="0069644F">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9644F">
            <w:pPr>
              <w:widowControl w:val="0"/>
              <w:spacing w:after="160"/>
              <w:rPr>
                <w:rFonts w:ascii="GHEA Grapalat" w:hAnsi="GHEA Grapalat" w:cs="Sylfaen"/>
              </w:rPr>
            </w:pPr>
          </w:p>
          <w:p w:rsidR="00C3421C" w:rsidRPr="00B138F3" w:rsidRDefault="00C3421C" w:rsidP="0069644F">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69644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69644F">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69644F">
            <w:pPr>
              <w:widowControl w:val="0"/>
              <w:spacing w:after="160"/>
              <w:rPr>
                <w:rFonts w:ascii="GHEA Grapalat" w:hAnsi="GHEA Grapalat" w:cs="Sylfaen"/>
              </w:rPr>
            </w:pPr>
          </w:p>
          <w:p w:rsidR="00C3421C" w:rsidRPr="00B138F3" w:rsidRDefault="00C3421C" w:rsidP="0069644F">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9644F">
            <w:pPr>
              <w:widowControl w:val="0"/>
              <w:spacing w:after="160"/>
              <w:jc w:val="right"/>
              <w:rPr>
                <w:rFonts w:ascii="GHEA Grapalat" w:hAnsi="GHEA Grapalat" w:cs="Tahoma"/>
              </w:rPr>
            </w:pPr>
          </w:p>
          <w:p w:rsidR="00C3421C" w:rsidRPr="00B138F3" w:rsidRDefault="00C3421C" w:rsidP="0069644F">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69644F">
            <w:pPr>
              <w:widowControl w:val="0"/>
              <w:spacing w:after="160"/>
              <w:rPr>
                <w:rFonts w:ascii="GHEA Grapalat" w:hAnsi="GHEA Grapalat" w:cs="Sylfaen"/>
              </w:rPr>
            </w:pPr>
          </w:p>
          <w:p w:rsidR="00C3421C" w:rsidRPr="00B138F3" w:rsidRDefault="00C3421C" w:rsidP="0069644F">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69644F">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69644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69644F">
            <w:pPr>
              <w:widowControl w:val="0"/>
              <w:spacing w:after="160"/>
              <w:rPr>
                <w:rFonts w:ascii="GHEA Grapalat" w:hAnsi="GHEA Grapalat"/>
              </w:rPr>
            </w:pPr>
          </w:p>
          <w:p w:rsidR="00C3421C" w:rsidRPr="00B138F3" w:rsidRDefault="00C3421C" w:rsidP="0069644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69644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69644F">
            <w:pPr>
              <w:widowControl w:val="0"/>
              <w:spacing w:after="160"/>
              <w:rPr>
                <w:rFonts w:ascii="GHEA Grapalat" w:hAnsi="GHEA Grapalat" w:cs="Tahoma"/>
              </w:rPr>
            </w:pPr>
          </w:p>
          <w:p w:rsidR="00C3421C" w:rsidRPr="00B138F3" w:rsidRDefault="00C3421C" w:rsidP="0069644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69644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69644F">
            <w:pPr>
              <w:widowControl w:val="0"/>
              <w:spacing w:after="160"/>
              <w:rPr>
                <w:rFonts w:ascii="GHEA Grapalat" w:hAnsi="GHEA Grapalat" w:cs="Tahoma"/>
              </w:rPr>
            </w:pPr>
          </w:p>
          <w:p w:rsidR="00C3421C" w:rsidRPr="00B138F3" w:rsidRDefault="00C3421C" w:rsidP="0069644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69644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69644F">
            <w:pPr>
              <w:widowControl w:val="0"/>
              <w:spacing w:after="160"/>
              <w:rPr>
                <w:rFonts w:ascii="GHEA Grapalat" w:hAnsi="GHEA Grapalat" w:cs="Arial"/>
              </w:rPr>
            </w:pPr>
          </w:p>
        </w:tc>
      </w:tr>
      <w:tr w:rsidR="00B138F3" w:rsidRPr="00B138F3" w:rsidTr="0069644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69644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69644F">
            <w:pPr>
              <w:widowControl w:val="0"/>
              <w:spacing w:after="160"/>
              <w:rPr>
                <w:rFonts w:ascii="GHEA Grapalat" w:hAnsi="GHEA Grapalat" w:cs="Sylfaen"/>
              </w:rPr>
            </w:pPr>
          </w:p>
          <w:p w:rsidR="00C3421C" w:rsidRPr="00B138F3" w:rsidRDefault="00C3421C" w:rsidP="0069644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69644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69644F">
            <w:pPr>
              <w:widowControl w:val="0"/>
              <w:spacing w:after="160"/>
              <w:rPr>
                <w:rFonts w:ascii="GHEA Grapalat" w:hAnsi="GHEA Grapalat"/>
              </w:rPr>
            </w:pPr>
          </w:p>
          <w:p w:rsidR="00C3421C" w:rsidRPr="00B138F3" w:rsidRDefault="00C3421C" w:rsidP="0069644F">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69644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69644F">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69644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69644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69644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p>
        </w:tc>
      </w:tr>
      <w:tr w:rsidR="00FF3DE9"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69644F">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AF4211" w:rsidRPr="00B138F3" w:rsidRDefault="005E226E" w:rsidP="005E226E">
      <w:pPr>
        <w:widowControl w:val="0"/>
        <w:spacing w:after="160"/>
        <w:jc w:val="right"/>
        <w:rPr>
          <w:rFonts w:ascii="GHEA Grapalat" w:hAnsi="GHEA Grapalat"/>
          <w:b/>
        </w:rPr>
      </w:pPr>
      <w:r w:rsidRPr="00B138F3">
        <w:rPr>
          <w:rFonts w:ascii="GHEA Grapalat" w:hAnsi="GHEA Grapalat"/>
          <w:i/>
          <w:sz w:val="22"/>
          <w:szCs w:val="22"/>
        </w:rPr>
        <w:t xml:space="preserve">Приглашению на </w:t>
      </w:r>
      <w:r w:rsidRPr="00DB12E2">
        <w:rPr>
          <w:rFonts w:ascii="GHEA Grapalat" w:hAnsi="GHEA Grapalat"/>
          <w:b/>
          <w:sz w:val="16"/>
          <w:szCs w:val="16"/>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Pr="00AA7279">
        <w:rPr>
          <w:rFonts w:ascii="Sylfaen" w:hAnsi="Sylfaen"/>
          <w:b/>
          <w:sz w:val="20"/>
          <w:szCs w:val="20"/>
          <w:lang w:val="hy-AM"/>
        </w:rPr>
        <w:t xml:space="preserve"> </w:t>
      </w:r>
      <w:r w:rsidR="00D8055D" w:rsidRPr="00D8055D">
        <w:rPr>
          <w:rFonts w:ascii="Sylfaen" w:hAnsi="Sylfaen"/>
          <w:sz w:val="22"/>
          <w:szCs w:val="22"/>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sidRPr="00B138F3">
        <w:rPr>
          <w:rFonts w:ascii="GHEA Grapalat" w:hAnsi="GHEA Grapalat"/>
          <w:i/>
          <w:sz w:val="22"/>
          <w:szCs w:val="22"/>
        </w:rPr>
        <w:t>"</w:t>
      </w:r>
      <w:r w:rsidRPr="00B138F3">
        <w:rPr>
          <w:rStyle w:val="af5"/>
          <w:rFonts w:ascii="GHEA Grapalat" w:hAnsi="GHEA Grapalat"/>
          <w:i/>
          <w:sz w:val="22"/>
          <w:szCs w:val="22"/>
        </w:rPr>
        <w:footnoteReference w:customMarkFollows="1" w:id="15"/>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W w:w="0" w:type="auto"/>
        <w:tblLook w:val="04A0" w:firstRow="1" w:lastRow="0" w:firstColumn="1" w:lastColumn="0" w:noHBand="0" w:noVBand="1"/>
      </w:tblPr>
      <w:tblGrid>
        <w:gridCol w:w="4786"/>
        <w:gridCol w:w="4500"/>
      </w:tblGrid>
      <w:tr w:rsidR="00FF3DE9" w:rsidRPr="00B138F3" w:rsidTr="0069644F">
        <w:tc>
          <w:tcPr>
            <w:tcW w:w="4786" w:type="dxa"/>
          </w:tcPr>
          <w:p w:rsidR="000A214C" w:rsidRPr="00B138F3" w:rsidRDefault="000A214C" w:rsidP="0069644F">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69644F">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5"/>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5E226E" w:rsidRDefault="000A214C" w:rsidP="005E226E">
      <w:pPr>
        <w:widowControl w:val="0"/>
        <w:tabs>
          <w:tab w:val="left" w:pos="567"/>
        </w:tabs>
        <w:jc w:val="both"/>
        <w:rPr>
          <w:rFonts w:ascii="GHEA Grapalat" w:hAnsi="GHEA Grapalat" w:cs="GHEA Grapalat"/>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w:t>
      </w:r>
      <w:r w:rsidRPr="005E226E">
        <w:rPr>
          <w:rFonts w:ascii="GHEA Grapalat" w:hAnsi="GHEA Grapalat"/>
          <w:spacing w:val="-6"/>
        </w:rPr>
        <w:t>_</w:t>
      </w:r>
      <w:r w:rsidR="005E226E" w:rsidRPr="005E226E">
        <w:rPr>
          <w:rFonts w:ascii="GHEA Grapalat" w:hAnsi="GHEA Grapalat"/>
          <w:b/>
          <w:bCs/>
          <w:sz w:val="20"/>
          <w:szCs w:val="20"/>
        </w:rPr>
        <w:t xml:space="preserve"> </w:t>
      </w:r>
      <w:r w:rsidR="00D8055D">
        <w:rPr>
          <w:rFonts w:ascii="GHEA Grapalat" w:hAnsi="GHEA Grapalat"/>
          <w:b/>
          <w:bCs/>
          <w:sz w:val="20"/>
          <w:szCs w:val="20"/>
        </w:rPr>
        <w:t>Гай</w:t>
      </w:r>
      <w:r w:rsidR="00087896" w:rsidRPr="00C86072">
        <w:rPr>
          <w:rFonts w:ascii="GHEA Grapalat" w:hAnsi="GHEA Grapalat"/>
          <w:b/>
          <w:bCs/>
          <w:i/>
          <w:color w:val="000000"/>
          <w:sz w:val="20"/>
          <w:szCs w:val="20"/>
          <w:lang w:eastAsia="en-US" w:bidi="ar-SA"/>
        </w:rPr>
        <w:t>ская</w:t>
      </w:r>
      <w:r w:rsidR="005E226E" w:rsidRPr="005E226E">
        <w:rPr>
          <w:rFonts w:ascii="GHEA Grapalat" w:hAnsi="GHEA Grapalat"/>
          <w:b/>
          <w:bCs/>
          <w:sz w:val="20"/>
          <w:szCs w:val="20"/>
        </w:rPr>
        <w:t xml:space="preserve"> Медицинская Амбулатория</w:t>
      </w:r>
      <w:r w:rsidR="005E226E" w:rsidRPr="005E226E">
        <w:rPr>
          <w:rFonts w:ascii="GHEA Grapalat" w:hAnsi="GHEA Grapalat"/>
          <w:b/>
          <w:bCs/>
          <w:sz w:val="20"/>
          <w:szCs w:val="20"/>
          <w:lang w:val="af-ZA"/>
        </w:rPr>
        <w:t>&gt;&gt;</w:t>
      </w:r>
      <w:r w:rsidR="005E226E" w:rsidRPr="005E226E">
        <w:rPr>
          <w:rFonts w:ascii="GHEA Grapalat" w:hAnsi="GHEA Grapalat" w:cs="Arial"/>
          <w:b/>
          <w:sz w:val="20"/>
          <w:szCs w:val="20"/>
        </w:rPr>
        <w:t xml:space="preserve"> </w:t>
      </w:r>
      <w:r w:rsidR="00087896">
        <w:rPr>
          <w:rFonts w:ascii="GHEA Grapalat" w:hAnsi="GHEA Grapalat" w:cs="Arial"/>
          <w:b/>
          <w:sz w:val="20"/>
          <w:szCs w:val="20"/>
        </w:rPr>
        <w:t>О</w:t>
      </w:r>
      <w:r w:rsidR="005E226E" w:rsidRPr="005E226E">
        <w:rPr>
          <w:rFonts w:ascii="GHEA Grapalat" w:hAnsi="GHEA Grapalat" w:cs="Arial"/>
          <w:b/>
          <w:sz w:val="20"/>
          <w:szCs w:val="20"/>
        </w:rPr>
        <w:t>НКО</w:t>
      </w:r>
      <w:r w:rsidR="005E226E" w:rsidRPr="005E226E">
        <w:rPr>
          <w:rFonts w:ascii="GHEA Grapalat" w:hAnsi="GHEA Grapalat"/>
          <w:sz w:val="20"/>
          <w:szCs w:val="20"/>
        </w:rPr>
        <w:t xml:space="preserve"> </w:t>
      </w:r>
      <w:r w:rsidRPr="005E226E">
        <w:rPr>
          <w:rFonts w:ascii="GHEA Grapalat" w:hAnsi="GHEA Grapalat"/>
          <w:spacing w:val="-6"/>
        </w:rPr>
        <w:t xml:space="preserve"> *(далее — Заказчик) </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75165B">
        <w:rPr>
          <w:rFonts w:ascii="GHEA Grapalat" w:hAnsi="GHEA Grapalat"/>
          <w:lang w:val="en-US"/>
        </w:rPr>
        <w:t>G</w:t>
      </w:r>
      <w:r w:rsidR="00D90A66" w:rsidRPr="00DC3CE5">
        <w:rPr>
          <w:rFonts w:ascii="GHEA Grapalat" w:hAnsi="GHEA Grapalat"/>
          <w:lang w:val="en-US"/>
        </w:rPr>
        <w:t>BA</w:t>
      </w:r>
      <w:r w:rsidR="00D90A66" w:rsidRPr="00DC3CE5">
        <w:rPr>
          <w:rFonts w:ascii="GHEA Grapalat" w:hAnsi="GHEA Grapalat"/>
        </w:rPr>
        <w:t>-</w:t>
      </w:r>
      <w:r w:rsidR="00D90A66">
        <w:rPr>
          <w:rFonts w:ascii="GHEA Grapalat" w:hAnsi="GHEA Grapalat"/>
          <w:lang w:val="en-US"/>
        </w:rPr>
        <w:t>GH</w:t>
      </w:r>
      <w:r w:rsidR="00D90A66">
        <w:rPr>
          <w:rFonts w:ascii="GHEA Grapalat" w:hAnsi="GHEA Grapalat"/>
        </w:rPr>
        <w:t>APDzB-2</w:t>
      </w:r>
      <w:r w:rsidR="0075165B" w:rsidRPr="0075165B">
        <w:rPr>
          <w:rFonts w:ascii="GHEA Grapalat" w:hAnsi="GHEA Grapalat"/>
        </w:rPr>
        <w:t>2</w:t>
      </w:r>
      <w:r w:rsidR="00D90A66">
        <w:rPr>
          <w:rFonts w:ascii="GHEA Grapalat" w:hAnsi="GHEA Grapalat"/>
        </w:rPr>
        <w:t>/</w:t>
      </w:r>
      <w:r w:rsidR="0075165B" w:rsidRPr="0075165B">
        <w:rPr>
          <w:rFonts w:ascii="GHEA Grapalat" w:hAnsi="GHEA Grapalat"/>
        </w:rPr>
        <w:t>0</w:t>
      </w:r>
      <w:r w:rsidR="00D90A66">
        <w:rPr>
          <w:rFonts w:ascii="GHEA Grapalat" w:hAnsi="GHEA Grapalat"/>
        </w:rPr>
        <w:t>1</w:t>
      </w:r>
      <w:r w:rsidRPr="00B138F3">
        <w:rPr>
          <w:rFonts w:ascii="GHEA Grapalat" w:hAnsi="GHEA Grapalat"/>
        </w:rPr>
        <w:t>*.</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69644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69644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6964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6964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C86072"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86072" w:rsidRPr="00B138F3" w:rsidRDefault="00C86072" w:rsidP="00D8055D">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roofErr w:type="gramStart"/>
            <w:r w:rsidRPr="00B138F3">
              <w:rPr>
                <w:rFonts w:ascii="GHEA Grapalat" w:hAnsi="GHEA Grapalat"/>
              </w:rPr>
              <w:t>:</w:t>
            </w:r>
            <w:r w:rsidRPr="005E226E">
              <w:rPr>
                <w:rFonts w:ascii="GHEA Grapalat" w:hAnsi="GHEA Grapalat"/>
              </w:rPr>
              <w:t>:</w:t>
            </w:r>
            <w:r w:rsidRPr="005E226E">
              <w:rPr>
                <w:rFonts w:ascii="GHEA Grapalat" w:hAnsi="GHEA Grapalat"/>
                <w:b/>
                <w:bCs/>
                <w:sz w:val="20"/>
                <w:szCs w:val="20"/>
                <w:lang w:val="af-ZA"/>
              </w:rPr>
              <w:t>&lt;&lt;</w:t>
            </w:r>
            <w:r w:rsidRPr="005E226E">
              <w:rPr>
                <w:rFonts w:ascii="GHEA Grapalat" w:hAnsi="GHEA Grapalat"/>
                <w:b/>
                <w:bCs/>
                <w:sz w:val="20"/>
                <w:szCs w:val="20"/>
              </w:rPr>
              <w:t xml:space="preserve"> </w:t>
            </w:r>
            <w:r w:rsidRPr="00C86072">
              <w:rPr>
                <w:rFonts w:ascii="GHEA Grapalat" w:hAnsi="GHEA Grapalat"/>
                <w:b/>
                <w:bCs/>
                <w:i/>
                <w:color w:val="000000"/>
                <w:sz w:val="20"/>
                <w:szCs w:val="20"/>
                <w:lang w:eastAsia="en-US" w:bidi="ar-SA"/>
              </w:rPr>
              <w:t xml:space="preserve"> </w:t>
            </w:r>
            <w:proofErr w:type="gramEnd"/>
            <w:r w:rsidR="00D8055D">
              <w:rPr>
                <w:rFonts w:ascii="GHEA Grapalat" w:hAnsi="GHEA Grapalat"/>
                <w:b/>
                <w:bCs/>
                <w:i/>
                <w:color w:val="000000"/>
                <w:sz w:val="20"/>
                <w:szCs w:val="20"/>
                <w:lang w:eastAsia="en-US" w:bidi="ar-SA"/>
              </w:rPr>
              <w:t>Гай</w:t>
            </w:r>
            <w:r w:rsidRPr="00C86072">
              <w:rPr>
                <w:rFonts w:ascii="GHEA Grapalat" w:hAnsi="GHEA Grapalat"/>
                <w:b/>
                <w:bCs/>
                <w:i/>
                <w:color w:val="000000"/>
                <w:sz w:val="20"/>
                <w:szCs w:val="20"/>
                <w:lang w:eastAsia="en-US" w:bidi="ar-SA"/>
              </w:rPr>
              <w:t>ская</w:t>
            </w:r>
            <w:r w:rsidRPr="005E226E">
              <w:rPr>
                <w:rFonts w:ascii="GHEA Grapalat" w:hAnsi="GHEA Grapalat"/>
                <w:b/>
                <w:bCs/>
                <w:sz w:val="20"/>
                <w:szCs w:val="20"/>
              </w:rPr>
              <w:t xml:space="preserve">  Медицинская Амбулатория</w:t>
            </w:r>
            <w:r w:rsidRPr="005E226E">
              <w:rPr>
                <w:rFonts w:ascii="GHEA Grapalat" w:hAnsi="GHEA Grapalat"/>
                <w:b/>
                <w:bCs/>
                <w:sz w:val="20"/>
                <w:szCs w:val="20"/>
                <w:lang w:val="af-ZA"/>
              </w:rPr>
              <w:t>&gt;&gt;</w:t>
            </w:r>
            <w:r w:rsidRPr="005E226E">
              <w:rPr>
                <w:rFonts w:ascii="GHEA Grapalat" w:hAnsi="GHEA Grapalat" w:cs="Arial"/>
                <w:b/>
                <w:sz w:val="20"/>
                <w:szCs w:val="20"/>
              </w:rPr>
              <w:t xml:space="preserve"> </w:t>
            </w:r>
            <w:r w:rsidR="00087896">
              <w:rPr>
                <w:rFonts w:ascii="GHEA Grapalat" w:hAnsi="GHEA Grapalat" w:cs="Arial"/>
                <w:b/>
                <w:sz w:val="20"/>
                <w:szCs w:val="20"/>
              </w:rPr>
              <w:t>О</w:t>
            </w:r>
            <w:r w:rsidRPr="005E226E">
              <w:rPr>
                <w:rFonts w:ascii="GHEA Grapalat" w:hAnsi="GHEA Grapalat" w:cs="Arial"/>
                <w:b/>
                <w:sz w:val="20"/>
                <w:szCs w:val="20"/>
              </w:rPr>
              <w:t>НКО</w:t>
            </w:r>
          </w:p>
        </w:tc>
      </w:tr>
      <w:tr w:rsidR="00C86072" w:rsidRPr="00B138F3" w:rsidTr="0069644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86072" w:rsidRPr="00B138F3" w:rsidRDefault="00C86072" w:rsidP="00C86072">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C86072" w:rsidRPr="00B138F3" w:rsidTr="0069644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86072" w:rsidRPr="00B138F3" w:rsidRDefault="00C86072" w:rsidP="00C86072">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00D8055D">
              <w:rPr>
                <w:rFonts w:ascii="Arial" w:hAnsi="Arial" w:cs="Arial"/>
                <w:color w:val="333333"/>
                <w:sz w:val="23"/>
                <w:szCs w:val="23"/>
                <w:shd w:val="clear" w:color="auto" w:fill="FFFFFF"/>
              </w:rPr>
              <w:t>04708509</w:t>
            </w:r>
          </w:p>
        </w:tc>
      </w:tr>
      <w:tr w:rsidR="00C86072" w:rsidRPr="00B138F3" w:rsidTr="0069644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86072" w:rsidRPr="00B138F3" w:rsidRDefault="00C86072" w:rsidP="00C86072">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Pr>
                <w:rFonts w:ascii="GHEA Grapalat" w:hAnsi="GHEA Grapalat"/>
              </w:rPr>
              <w:t xml:space="preserve"> Ардшинбанк</w:t>
            </w:r>
          </w:p>
        </w:tc>
      </w:tr>
      <w:tr w:rsidR="00C86072" w:rsidRPr="00B138F3" w:rsidTr="0069644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86072" w:rsidRPr="00B138F3" w:rsidRDefault="00C86072" w:rsidP="00C86072">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sidR="00D8055D">
              <w:rPr>
                <w:rFonts w:ascii="Arial" w:hAnsi="Arial" w:cs="Arial"/>
                <w:color w:val="333333"/>
                <w:sz w:val="23"/>
                <w:szCs w:val="23"/>
                <w:shd w:val="clear" w:color="auto" w:fill="FFFFFF"/>
              </w:rPr>
              <w:t>247591429060</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69644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69644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6964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69644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69644F">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69644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69644F">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69644F">
            <w:pPr>
              <w:widowControl w:val="0"/>
              <w:spacing w:after="160"/>
              <w:rPr>
                <w:rFonts w:ascii="GHEA Grapalat" w:hAnsi="GHEA Grapalat" w:cs="Sylfaen"/>
              </w:rPr>
            </w:pPr>
          </w:p>
          <w:p w:rsidR="00BE2572" w:rsidRPr="00B138F3" w:rsidRDefault="00BE2572" w:rsidP="0069644F">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69644F">
            <w:pPr>
              <w:widowControl w:val="0"/>
              <w:spacing w:after="160"/>
              <w:rPr>
                <w:rFonts w:ascii="GHEA Grapalat" w:hAnsi="GHEA Grapalat" w:cs="Sylfaen"/>
              </w:rPr>
            </w:pPr>
          </w:p>
          <w:p w:rsidR="00BE2572" w:rsidRPr="00B138F3" w:rsidRDefault="00BE2572" w:rsidP="0069644F">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9644F">
            <w:pPr>
              <w:widowControl w:val="0"/>
              <w:spacing w:after="160"/>
              <w:rPr>
                <w:rFonts w:ascii="GHEA Grapalat" w:hAnsi="GHEA Grapalat" w:cs="Sylfaen"/>
              </w:rPr>
            </w:pPr>
          </w:p>
          <w:p w:rsidR="00BE2572" w:rsidRPr="00B138F3" w:rsidRDefault="00BE2572" w:rsidP="0069644F">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69644F">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69644F">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69644F">
            <w:pPr>
              <w:widowControl w:val="0"/>
              <w:spacing w:after="160"/>
              <w:rPr>
                <w:rFonts w:ascii="GHEA Grapalat" w:hAnsi="GHEA Grapalat" w:cs="Sylfaen"/>
              </w:rPr>
            </w:pPr>
          </w:p>
          <w:p w:rsidR="00BE2572" w:rsidRPr="00B138F3" w:rsidRDefault="00BE2572" w:rsidP="0069644F">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9644F">
            <w:pPr>
              <w:widowControl w:val="0"/>
              <w:spacing w:after="160"/>
              <w:jc w:val="right"/>
              <w:rPr>
                <w:rFonts w:ascii="GHEA Grapalat" w:hAnsi="GHEA Grapalat" w:cs="Tahoma"/>
              </w:rPr>
            </w:pPr>
          </w:p>
          <w:p w:rsidR="00BE2572" w:rsidRPr="00B138F3" w:rsidRDefault="00BE2572" w:rsidP="0069644F">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69644F">
            <w:pPr>
              <w:widowControl w:val="0"/>
              <w:spacing w:after="160"/>
              <w:rPr>
                <w:rFonts w:ascii="GHEA Grapalat" w:hAnsi="GHEA Grapalat" w:cs="Sylfaen"/>
              </w:rPr>
            </w:pPr>
          </w:p>
          <w:p w:rsidR="00BE2572" w:rsidRPr="00B138F3" w:rsidRDefault="00BE2572" w:rsidP="0069644F">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69644F">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69644F">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69644F">
            <w:pPr>
              <w:widowControl w:val="0"/>
              <w:spacing w:after="160"/>
              <w:rPr>
                <w:rFonts w:ascii="GHEA Grapalat" w:hAnsi="GHEA Grapalat"/>
              </w:rPr>
            </w:pPr>
          </w:p>
          <w:p w:rsidR="00BE2572" w:rsidRPr="00B138F3" w:rsidRDefault="00BE2572" w:rsidP="0069644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69644F">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69644F">
            <w:pPr>
              <w:widowControl w:val="0"/>
              <w:spacing w:after="160"/>
              <w:rPr>
                <w:rFonts w:ascii="GHEA Grapalat" w:hAnsi="GHEA Grapalat" w:cs="Tahoma"/>
              </w:rPr>
            </w:pPr>
          </w:p>
          <w:p w:rsidR="00BE2572" w:rsidRPr="00B138F3" w:rsidRDefault="00BE2572" w:rsidP="0069644F">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69644F">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69644F">
            <w:pPr>
              <w:widowControl w:val="0"/>
              <w:spacing w:after="160"/>
              <w:rPr>
                <w:rFonts w:ascii="GHEA Grapalat" w:hAnsi="GHEA Grapalat" w:cs="Tahoma"/>
              </w:rPr>
            </w:pPr>
          </w:p>
          <w:p w:rsidR="00BE2572" w:rsidRPr="00B138F3" w:rsidRDefault="00BE2572" w:rsidP="0069644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69644F">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69644F">
            <w:pPr>
              <w:widowControl w:val="0"/>
              <w:spacing w:after="160"/>
              <w:rPr>
                <w:rFonts w:ascii="GHEA Grapalat" w:hAnsi="GHEA Grapalat" w:cs="Arial"/>
              </w:rPr>
            </w:pPr>
          </w:p>
        </w:tc>
      </w:tr>
      <w:tr w:rsidR="00B138F3" w:rsidRPr="00B138F3" w:rsidTr="0069644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69644F">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69644F">
            <w:pPr>
              <w:widowControl w:val="0"/>
              <w:spacing w:after="160"/>
              <w:rPr>
                <w:rFonts w:ascii="GHEA Grapalat" w:hAnsi="GHEA Grapalat" w:cs="Sylfaen"/>
              </w:rPr>
            </w:pPr>
          </w:p>
          <w:p w:rsidR="00BE2572" w:rsidRPr="00B138F3" w:rsidRDefault="00BE2572" w:rsidP="0069644F">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69644F">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69644F">
            <w:pPr>
              <w:widowControl w:val="0"/>
              <w:spacing w:after="160"/>
              <w:rPr>
                <w:rFonts w:ascii="GHEA Grapalat" w:hAnsi="GHEA Grapalat"/>
              </w:rPr>
            </w:pPr>
          </w:p>
          <w:p w:rsidR="00BE2572" w:rsidRPr="00B138F3" w:rsidRDefault="00BE2572" w:rsidP="0069644F">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69644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69644F">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69644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69644F">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69644F">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p>
        </w:tc>
      </w:tr>
      <w:tr w:rsidR="00B138F3"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p>
        </w:tc>
      </w:tr>
      <w:tr w:rsidR="00FF3DE9" w:rsidRPr="00B138F3" w:rsidTr="0069644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69644F">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69644F">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75165B">
        <w:rPr>
          <w:rFonts w:ascii="GHEA Grapalat" w:hAnsi="GHEA Grapalat"/>
          <w:b/>
          <w:sz w:val="24"/>
          <w:szCs w:val="24"/>
          <w:lang w:val="en-US"/>
        </w:rPr>
        <w:t>GBA</w:t>
      </w:r>
      <w:r w:rsidR="0075165B" w:rsidRPr="0075165B">
        <w:rPr>
          <w:rFonts w:ascii="GHEA Grapalat" w:hAnsi="GHEA Grapalat"/>
          <w:b/>
          <w:sz w:val="24"/>
          <w:szCs w:val="24"/>
        </w:rPr>
        <w:t>-</w:t>
      </w:r>
      <w:r w:rsidR="0075165B">
        <w:rPr>
          <w:rFonts w:ascii="GHEA Grapalat" w:hAnsi="GHEA Grapalat"/>
          <w:b/>
          <w:sz w:val="24"/>
          <w:szCs w:val="24"/>
          <w:lang w:val="en-US"/>
        </w:rPr>
        <w:t>GH</w:t>
      </w:r>
      <w:r w:rsidR="0075165B">
        <w:rPr>
          <w:rFonts w:ascii="GHEA Grapalat" w:hAnsi="GHEA Grapalat"/>
          <w:b/>
          <w:sz w:val="24"/>
          <w:szCs w:val="24"/>
        </w:rPr>
        <w:t>APDzB-</w:t>
      </w:r>
      <w:r w:rsidR="0075165B" w:rsidRPr="0075165B">
        <w:rPr>
          <w:rFonts w:ascii="GHEA Grapalat" w:hAnsi="GHEA Grapalat"/>
          <w:b/>
          <w:sz w:val="24"/>
          <w:szCs w:val="24"/>
        </w:rPr>
        <w:t>22</w:t>
      </w:r>
      <w:r w:rsidRPr="00B138F3">
        <w:rPr>
          <w:rFonts w:ascii="GHEA Grapalat" w:hAnsi="GHEA Grapalat"/>
          <w:b/>
          <w:sz w:val="24"/>
          <w:szCs w:val="24"/>
        </w:rPr>
        <w:t>/</w:t>
      </w:r>
      <w:r w:rsidR="0075165B" w:rsidRPr="0075165B">
        <w:rPr>
          <w:rFonts w:ascii="GHEA Grapalat" w:hAnsi="GHEA Grapalat"/>
          <w:b/>
          <w:sz w:val="24"/>
          <w:szCs w:val="24"/>
        </w:rPr>
        <w:t>01</w:t>
      </w:r>
      <w:r w:rsidR="006132ED" w:rsidRPr="00B138F3">
        <w:rPr>
          <w:rFonts w:ascii="GHEA Grapalat" w:hAnsi="GHEA Grapalat"/>
          <w:b/>
          <w:sz w:val="24"/>
          <w:szCs w:val="24"/>
        </w:rPr>
        <w:t>"</w:t>
      </w:r>
      <w:r w:rsidR="005250C2" w:rsidRPr="00B138F3">
        <w:rPr>
          <w:rStyle w:val="af5"/>
          <w:rFonts w:ascii="GHEA Grapalat" w:hAnsi="GHEA Grapalat"/>
          <w:b/>
          <w:sz w:val="24"/>
          <w:szCs w:val="24"/>
        </w:rPr>
        <w:footnoteReference w:customMarkFollows="1" w:id="17"/>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W w:w="0" w:type="auto"/>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возмещения расходов, произведенных им по причине </w:t>
      </w:r>
      <w:r w:rsidRPr="00B138F3">
        <w:rPr>
          <w:rFonts w:ascii="GHEA Grapalat" w:hAnsi="GHEA Grapalat"/>
        </w:rPr>
        <w:lastRenderedPageBreak/>
        <w:t>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w:t>
      </w:r>
      <w:r w:rsidRPr="00B138F3">
        <w:rPr>
          <w:rFonts w:ascii="GHEA Grapalat" w:hAnsi="GHEA Grapalat"/>
        </w:rPr>
        <w:lastRenderedPageBreak/>
        <w:t xml:space="preserve">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5"/>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af5"/>
          <w:rFonts w:ascii="GHEA Grapalat" w:hAnsi="GHEA Grapalat"/>
        </w:rPr>
        <w:footnoteReference w:customMarkFollows="1" w:id="19"/>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5"/>
          <w:rFonts w:ascii="GHEA Grapalat" w:hAnsi="GHEA Grapalat"/>
        </w:rPr>
        <w:footnoteReference w:customMarkFollows="1" w:id="20"/>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 xml:space="preserve">в отношении Продавца применяет меры ответственности, </w:t>
      </w:r>
      <w:r>
        <w:rPr>
          <w:rFonts w:ascii="GHEA Grapalat" w:hAnsi="GHEA Grapalat"/>
        </w:rPr>
        <w:lastRenderedPageBreak/>
        <w:t>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_____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5"/>
          <w:rFonts w:ascii="GHEA Grapalat" w:hAnsi="GHEA Grapalat"/>
        </w:rPr>
        <w:footnoteReference w:customMarkFollows="1" w:id="21"/>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5"/>
          <w:rFonts w:ascii="GHEA Grapalat" w:hAnsi="GHEA Grapalat"/>
        </w:rPr>
        <w:footnoteReference w:customMarkFollows="1" w:id="22"/>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w:t>
      </w:r>
      <w:r w:rsidRPr="00B138F3">
        <w:rPr>
          <w:rFonts w:ascii="GHEA Grapalat" w:hAnsi="GHEA Grapalat"/>
        </w:rPr>
        <w:lastRenderedPageBreak/>
        <w:t>основанием для незаключения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5"/>
          <w:rFonts w:ascii="GHEA Grapalat" w:hAnsi="GHEA Grapalat"/>
        </w:rPr>
        <w:footnoteReference w:customMarkFollows="1" w:id="2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5"/>
          <w:rFonts w:ascii="GHEA Grapalat" w:hAnsi="GHEA Grapalat"/>
        </w:rPr>
        <w:footnoteReference w:customMarkFollows="1" w:id="2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proofErr w:type="gramStart"/>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w:t>
      </w:r>
      <w:r w:rsidR="005A3009" w:rsidRPr="00B138F3">
        <w:rPr>
          <w:rFonts w:ascii="GHEA Grapalat" w:hAnsi="GHEA Grapalat"/>
        </w:rPr>
        <w:lastRenderedPageBreak/>
        <w:t>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w:t>
      </w:r>
      <w:r w:rsidRPr="00B138F3">
        <w:rPr>
          <w:rFonts w:ascii="GHEA Grapalat" w:hAnsi="GHEA Grapalat"/>
        </w:rPr>
        <w:lastRenderedPageBreak/>
        <w:t>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proofErr w:type="gramStart"/>
      <w:r w:rsidRPr="00B138F3">
        <w:rPr>
          <w:rFonts w:ascii="GHEA Grapalat" w:hAnsi="GHEA Grapalat"/>
        </w:rPr>
        <w:t xml:space="preserve">.. </w:t>
      </w:r>
      <w:proofErr w:type="gramEnd"/>
      <w:r w:rsidRPr="00B138F3">
        <w:rPr>
          <w:rFonts w:ascii="GHEA Grapalat" w:hAnsi="GHEA Grapalat"/>
        </w:rPr>
        <w:t xml:space="preserve">При этом Продавец заключает соглашение, </w:t>
      </w:r>
      <w:r w:rsidR="00031FCB">
        <w:rPr>
          <w:rFonts w:ascii="GHEA Grapalat" w:hAnsi="GHEA Grapalat"/>
        </w:rPr>
        <w:t>и</w:t>
      </w:r>
      <w:r w:rsidRPr="00B138F3">
        <w:rPr>
          <w:rFonts w:ascii="GHEA Grapalat" w:hAnsi="GHEA Grapalat"/>
        </w:rPr>
        <w:t xml:space="preserve">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af5"/>
          <w:rFonts w:ascii="GHEA Grapalat" w:hAnsi="GHEA Grapalat"/>
        </w:rPr>
        <w:footnoteReference w:customMarkFollows="1" w:id="25"/>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5"/>
          <w:rFonts w:ascii="GHEA Grapalat" w:hAnsi="GHEA Grapalat"/>
        </w:rPr>
        <w:footnoteReference w:customMarkFollows="1" w:id="26"/>
        <w:t>*</w:t>
      </w:r>
    </w:p>
    <w:p w:rsidR="00071D1C" w:rsidRDefault="00071D1C" w:rsidP="00B46D58">
      <w:pPr>
        <w:widowControl w:val="0"/>
        <w:spacing w:after="160"/>
        <w:jc w:val="right"/>
        <w:rPr>
          <w:rFonts w:ascii="GHEA Grapalat" w:hAnsi="GHEA Grapalat"/>
        </w:rPr>
      </w:pPr>
      <w:r w:rsidRPr="00B138F3">
        <w:rPr>
          <w:rFonts w:ascii="GHEA Grapalat" w:hAnsi="GHEA Grapalat"/>
        </w:rPr>
        <w:t>Драмов РА</w:t>
      </w:r>
    </w:p>
    <w:p w:rsidR="00A852EA" w:rsidRPr="00D90A66" w:rsidRDefault="00A852EA" w:rsidP="00B46D58">
      <w:pPr>
        <w:widowControl w:val="0"/>
        <w:spacing w:after="160"/>
        <w:jc w:val="right"/>
        <w:rPr>
          <w:rFonts w:ascii="GHEA Grapalat" w:hAnsi="GHEA Grapalat"/>
        </w:rPr>
      </w:pP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633"/>
        <w:gridCol w:w="2641"/>
        <w:gridCol w:w="1925"/>
        <w:gridCol w:w="1467"/>
        <w:gridCol w:w="1085"/>
        <w:gridCol w:w="1104"/>
        <w:gridCol w:w="1134"/>
        <w:gridCol w:w="992"/>
        <w:gridCol w:w="1022"/>
        <w:gridCol w:w="1158"/>
        <w:gridCol w:w="947"/>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4662DB">
        <w:trPr>
          <w:trHeight w:val="219"/>
          <w:jc w:val="center"/>
        </w:trPr>
        <w:tc>
          <w:tcPr>
            <w:tcW w:w="1242"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633" w:type="dxa"/>
            <w:vMerge w:val="restart"/>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641" w:type="dxa"/>
            <w:vMerge w:val="restart"/>
            <w:vAlign w:val="center"/>
          </w:tcPr>
          <w:p w:rsidR="00071D1C" w:rsidRPr="00B138F3" w:rsidRDefault="001D0249"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925" w:type="dxa"/>
            <w:vMerge w:val="restart"/>
            <w:vAlign w:val="center"/>
          </w:tcPr>
          <w:p w:rsidR="00071D1C" w:rsidRPr="00B138F3" w:rsidRDefault="00A205BF" w:rsidP="00B64ECA">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5"/>
                <w:rFonts w:ascii="GHEA Grapalat" w:hAnsi="GHEA Grapalat"/>
                <w:sz w:val="16"/>
                <w:szCs w:val="16"/>
              </w:rPr>
              <w:footnoteReference w:customMarkFollows="1" w:id="27"/>
              <w:t>**</w:t>
            </w:r>
          </w:p>
        </w:tc>
        <w:tc>
          <w:tcPr>
            <w:tcW w:w="1467" w:type="dxa"/>
            <w:vMerge w:val="restart"/>
            <w:vAlign w:val="center"/>
          </w:tcPr>
          <w:p w:rsidR="00071D1C" w:rsidRPr="00B138F3" w:rsidRDefault="00071D1C"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0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134" w:type="dxa"/>
            <w:vMerge w:val="restart"/>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цена/драмов РА</w:t>
            </w:r>
          </w:p>
        </w:tc>
        <w:tc>
          <w:tcPr>
            <w:tcW w:w="992" w:type="dxa"/>
            <w:vMerge w:val="restart"/>
            <w:vAlign w:val="center"/>
          </w:tcPr>
          <w:p w:rsidR="00071D1C" w:rsidRPr="00B138F3" w:rsidRDefault="00071D1C"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127" w:type="dxa"/>
            <w:gridSpan w:val="3"/>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4662DB">
        <w:trPr>
          <w:trHeight w:val="445"/>
          <w:jc w:val="center"/>
        </w:trPr>
        <w:tc>
          <w:tcPr>
            <w:tcW w:w="1242" w:type="dxa"/>
            <w:vMerge/>
            <w:vAlign w:val="center"/>
          </w:tcPr>
          <w:p w:rsidR="00071D1C" w:rsidRPr="00B138F3" w:rsidRDefault="00071D1C" w:rsidP="00B46D58">
            <w:pPr>
              <w:widowControl w:val="0"/>
              <w:jc w:val="center"/>
              <w:rPr>
                <w:rFonts w:ascii="GHEA Grapalat" w:hAnsi="GHEA Grapalat"/>
                <w:sz w:val="16"/>
                <w:szCs w:val="16"/>
              </w:rPr>
            </w:pPr>
          </w:p>
        </w:tc>
        <w:tc>
          <w:tcPr>
            <w:tcW w:w="1633" w:type="dxa"/>
            <w:vMerge/>
            <w:vAlign w:val="center"/>
          </w:tcPr>
          <w:p w:rsidR="00071D1C" w:rsidRPr="00B138F3" w:rsidRDefault="00071D1C" w:rsidP="00B46D58">
            <w:pPr>
              <w:widowControl w:val="0"/>
              <w:jc w:val="center"/>
              <w:rPr>
                <w:rFonts w:ascii="GHEA Grapalat" w:hAnsi="GHEA Grapalat"/>
                <w:sz w:val="16"/>
                <w:szCs w:val="16"/>
              </w:rPr>
            </w:pPr>
          </w:p>
        </w:tc>
        <w:tc>
          <w:tcPr>
            <w:tcW w:w="2641" w:type="dxa"/>
            <w:vMerge/>
            <w:vAlign w:val="center"/>
          </w:tcPr>
          <w:p w:rsidR="00071D1C" w:rsidRPr="00B138F3" w:rsidRDefault="00071D1C" w:rsidP="00B46D58">
            <w:pPr>
              <w:widowControl w:val="0"/>
              <w:jc w:val="center"/>
              <w:rPr>
                <w:rFonts w:ascii="GHEA Grapalat" w:hAnsi="GHEA Grapalat"/>
                <w:sz w:val="16"/>
                <w:szCs w:val="16"/>
              </w:rPr>
            </w:pPr>
          </w:p>
        </w:tc>
        <w:tc>
          <w:tcPr>
            <w:tcW w:w="1925" w:type="dxa"/>
            <w:vMerge/>
            <w:vAlign w:val="center"/>
          </w:tcPr>
          <w:p w:rsidR="00071D1C" w:rsidRPr="00B138F3" w:rsidRDefault="00071D1C" w:rsidP="00B46D58">
            <w:pPr>
              <w:widowControl w:val="0"/>
              <w:jc w:val="center"/>
              <w:rPr>
                <w:rFonts w:ascii="GHEA Grapalat" w:hAnsi="GHEA Grapalat"/>
                <w:sz w:val="16"/>
                <w:szCs w:val="16"/>
              </w:rPr>
            </w:pPr>
          </w:p>
        </w:tc>
        <w:tc>
          <w:tcPr>
            <w:tcW w:w="1467" w:type="dxa"/>
            <w:vMerge/>
            <w:vAlign w:val="center"/>
          </w:tcPr>
          <w:p w:rsidR="00071D1C" w:rsidRPr="00B138F3" w:rsidRDefault="00071D1C" w:rsidP="00B46D58">
            <w:pPr>
              <w:widowControl w:val="0"/>
              <w:jc w:val="center"/>
              <w:rPr>
                <w:rFonts w:ascii="GHEA Grapalat" w:hAnsi="GHEA Grapalat"/>
                <w:sz w:val="16"/>
                <w:szCs w:val="16"/>
              </w:rPr>
            </w:pPr>
          </w:p>
        </w:tc>
        <w:tc>
          <w:tcPr>
            <w:tcW w:w="1085" w:type="dxa"/>
            <w:vMerge/>
            <w:vAlign w:val="center"/>
          </w:tcPr>
          <w:p w:rsidR="00071D1C" w:rsidRPr="00B138F3" w:rsidRDefault="00071D1C" w:rsidP="00B46D58">
            <w:pPr>
              <w:widowControl w:val="0"/>
              <w:jc w:val="center"/>
              <w:rPr>
                <w:rFonts w:ascii="GHEA Grapalat" w:hAnsi="GHEA Grapalat"/>
                <w:sz w:val="16"/>
                <w:szCs w:val="16"/>
              </w:rPr>
            </w:pPr>
          </w:p>
        </w:tc>
        <w:tc>
          <w:tcPr>
            <w:tcW w:w="1104" w:type="dxa"/>
            <w:vMerge/>
            <w:vAlign w:val="center"/>
          </w:tcPr>
          <w:p w:rsidR="00071D1C" w:rsidRPr="00B138F3" w:rsidRDefault="00071D1C" w:rsidP="00B46D58">
            <w:pPr>
              <w:widowControl w:val="0"/>
              <w:jc w:val="center"/>
              <w:rPr>
                <w:rFonts w:ascii="GHEA Grapalat" w:hAnsi="GHEA Grapalat"/>
                <w:sz w:val="16"/>
                <w:szCs w:val="16"/>
              </w:rPr>
            </w:pPr>
          </w:p>
        </w:tc>
        <w:tc>
          <w:tcPr>
            <w:tcW w:w="1134" w:type="dxa"/>
            <w:vMerge/>
            <w:vAlign w:val="center"/>
          </w:tcPr>
          <w:p w:rsidR="00071D1C" w:rsidRPr="00B138F3" w:rsidRDefault="00071D1C" w:rsidP="00B46D58">
            <w:pPr>
              <w:widowControl w:val="0"/>
              <w:jc w:val="center"/>
              <w:rPr>
                <w:rFonts w:ascii="GHEA Grapalat" w:hAnsi="GHEA Grapalat"/>
                <w:sz w:val="16"/>
                <w:szCs w:val="16"/>
              </w:rPr>
            </w:pPr>
          </w:p>
        </w:tc>
        <w:tc>
          <w:tcPr>
            <w:tcW w:w="992" w:type="dxa"/>
            <w:vMerge/>
            <w:vAlign w:val="center"/>
          </w:tcPr>
          <w:p w:rsidR="00071D1C" w:rsidRPr="00B138F3" w:rsidRDefault="00071D1C" w:rsidP="00B46D58">
            <w:pPr>
              <w:widowControl w:val="0"/>
              <w:jc w:val="center"/>
              <w:rPr>
                <w:rFonts w:ascii="GHEA Grapalat" w:hAnsi="GHEA Grapalat"/>
                <w:sz w:val="16"/>
                <w:szCs w:val="16"/>
              </w:rPr>
            </w:pPr>
          </w:p>
        </w:tc>
        <w:tc>
          <w:tcPr>
            <w:tcW w:w="1022" w:type="dxa"/>
            <w:vAlign w:val="center"/>
          </w:tcPr>
          <w:p w:rsidR="00071D1C" w:rsidRPr="00B138F3" w:rsidRDefault="00071D1C"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158" w:type="dxa"/>
            <w:vAlign w:val="center"/>
          </w:tcPr>
          <w:p w:rsidR="00071D1C" w:rsidRPr="00B138F3" w:rsidRDefault="00071D1C"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5"/>
                <w:rFonts w:ascii="GHEA Grapalat" w:hAnsi="GHEA Grapalat"/>
                <w:sz w:val="16"/>
                <w:szCs w:val="16"/>
              </w:rPr>
              <w:footnoteReference w:customMarkFollows="1" w:id="28"/>
              <w:t>***</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33631380</w:t>
            </w:r>
          </w:p>
        </w:tc>
        <w:tc>
          <w:tcPr>
            <w:tcW w:w="2641" w:type="dxa"/>
            <w:vAlign w:val="center"/>
          </w:tcPr>
          <w:p w:rsidR="0075165B" w:rsidRPr="0057764A" w:rsidRDefault="0075165B" w:rsidP="002A1F86">
            <w:pPr>
              <w:rPr>
                <w:rFonts w:ascii="Sylfaen" w:hAnsi="Sylfaen"/>
                <w:sz w:val="18"/>
                <w:szCs w:val="18"/>
              </w:rPr>
            </w:pPr>
            <w:r w:rsidRPr="00267592">
              <w:rPr>
                <w:rFonts w:ascii="Sylfaen" w:hAnsi="Sylfaen"/>
                <w:sz w:val="18"/>
                <w:szCs w:val="18"/>
              </w:rPr>
              <w:t>Толперизон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67592">
              <w:rPr>
                <w:rFonts w:ascii="Sylfaen" w:hAnsi="Sylfaen"/>
                <w:sz w:val="18"/>
                <w:szCs w:val="18"/>
              </w:rPr>
              <w:t xml:space="preserve">Толперизон </w:t>
            </w:r>
            <w:r w:rsidRPr="0057764A">
              <w:rPr>
                <w:rFonts w:ascii="Sylfaen" w:hAnsi="Sylfaen"/>
                <w:sz w:val="18"/>
                <w:szCs w:val="18"/>
              </w:rPr>
              <w:t xml:space="preserve">Tolperisone </w:t>
            </w:r>
            <w:r>
              <w:rPr>
                <w:rFonts w:ascii="Sylfaen" w:hAnsi="Sylfaen"/>
                <w:sz w:val="18"/>
                <w:szCs w:val="18"/>
              </w:rPr>
              <w:t>150мг</w:t>
            </w:r>
          </w:p>
        </w:tc>
        <w:tc>
          <w:tcPr>
            <w:tcW w:w="1085" w:type="dxa"/>
          </w:tcPr>
          <w:p w:rsidR="0075165B" w:rsidRDefault="0075165B" w:rsidP="002A1F86">
            <w:r w:rsidRPr="00473641">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Pr="004662DB" w:rsidRDefault="0075165B" w:rsidP="002A1F86">
            <w:pPr>
              <w:rPr>
                <w:sz w:val="16"/>
                <w:szCs w:val="16"/>
              </w:rPr>
            </w:pPr>
            <w:r w:rsidRPr="004662DB">
              <w:rPr>
                <w:sz w:val="16"/>
                <w:szCs w:val="16"/>
              </w:rPr>
              <w:t xml:space="preserve">Провайдер аптечных сетей в Армавирском марзе, </w:t>
            </w:r>
            <w:r>
              <w:rPr>
                <w:sz w:val="16"/>
                <w:szCs w:val="16"/>
              </w:rPr>
              <w:t>с</w:t>
            </w:r>
            <w:proofErr w:type="gramStart"/>
            <w:r>
              <w:rPr>
                <w:sz w:val="16"/>
                <w:szCs w:val="16"/>
              </w:rPr>
              <w:t>.Г</w:t>
            </w:r>
            <w:proofErr w:type="gramEnd"/>
            <w:r>
              <w:rPr>
                <w:sz w:val="16"/>
                <w:szCs w:val="16"/>
              </w:rPr>
              <w:t>ай Исаакян 1,22д</w:t>
            </w:r>
            <w:r w:rsidRPr="004662DB">
              <w:rPr>
                <w:sz w:val="16"/>
                <w:szCs w:val="16"/>
              </w:rPr>
              <w:t>,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lastRenderedPageBreak/>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33621210</w:t>
            </w:r>
          </w:p>
        </w:tc>
        <w:tc>
          <w:tcPr>
            <w:tcW w:w="2641" w:type="dxa"/>
            <w:vAlign w:val="bottom"/>
          </w:tcPr>
          <w:p w:rsidR="0075165B" w:rsidRDefault="0075165B" w:rsidP="002A1F86">
            <w:pPr>
              <w:jc w:val="center"/>
              <w:rPr>
                <w:rFonts w:ascii="Calibri" w:hAnsi="Calibri"/>
                <w:color w:val="000000"/>
                <w:sz w:val="22"/>
                <w:szCs w:val="22"/>
              </w:rPr>
            </w:pPr>
            <w:r>
              <w:rPr>
                <w:rFonts w:ascii="Calibri" w:hAnsi="Calibri"/>
                <w:color w:val="000000"/>
                <w:sz w:val="22"/>
                <w:szCs w:val="22"/>
              </w:rPr>
              <w:t xml:space="preserve">Соединение </w:t>
            </w:r>
            <w:proofErr w:type="gramStart"/>
            <w:r>
              <w:rPr>
                <w:rFonts w:ascii="Calibri" w:hAnsi="Calibri"/>
                <w:color w:val="000000"/>
                <w:sz w:val="22"/>
                <w:szCs w:val="22"/>
              </w:rPr>
              <w:t>содержавших</w:t>
            </w:r>
            <w:proofErr w:type="gramEnd"/>
            <w:r>
              <w:rPr>
                <w:rFonts w:ascii="Calibri" w:hAnsi="Calibri"/>
                <w:color w:val="000000"/>
                <w:sz w:val="22"/>
                <w:szCs w:val="22"/>
              </w:rPr>
              <w:t xml:space="preserve"> железа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2F663F" w:rsidRDefault="0075165B" w:rsidP="002A1F86">
            <w:r w:rsidRPr="00856DA5">
              <w:rPr>
                <w:rFonts w:ascii="Sylfaen" w:hAnsi="Sylfaen"/>
                <w:sz w:val="18"/>
                <w:szCs w:val="18"/>
              </w:rPr>
              <w:t xml:space="preserve">Соединение </w:t>
            </w:r>
            <w:proofErr w:type="gramStart"/>
            <w:r w:rsidRPr="00856DA5">
              <w:rPr>
                <w:rFonts w:ascii="Sylfaen" w:hAnsi="Sylfaen"/>
                <w:sz w:val="18"/>
                <w:szCs w:val="18"/>
              </w:rPr>
              <w:t>содержавших</w:t>
            </w:r>
            <w:proofErr w:type="gramEnd"/>
            <w:r w:rsidRPr="00856DA5">
              <w:rPr>
                <w:rFonts w:ascii="Sylfaen" w:hAnsi="Sylfaen"/>
                <w:sz w:val="18"/>
                <w:szCs w:val="18"/>
              </w:rPr>
              <w:t xml:space="preserve"> железа </w:t>
            </w:r>
            <w:r w:rsidRPr="0057764A">
              <w:rPr>
                <w:rFonts w:ascii="Sylfaen" w:hAnsi="Sylfaen"/>
                <w:sz w:val="18"/>
                <w:szCs w:val="18"/>
              </w:rPr>
              <w:t xml:space="preserve">  ferous  contained compound  </w:t>
            </w:r>
            <w:r w:rsidRPr="002F663F">
              <w:t>100мг</w:t>
            </w:r>
          </w:p>
        </w:tc>
        <w:tc>
          <w:tcPr>
            <w:tcW w:w="1085" w:type="dxa"/>
          </w:tcPr>
          <w:p w:rsidR="0075165B" w:rsidRDefault="0075165B" w:rsidP="002A1F86">
            <w:r w:rsidRPr="00473641">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33621210</w:t>
            </w:r>
          </w:p>
        </w:tc>
        <w:tc>
          <w:tcPr>
            <w:tcW w:w="2641" w:type="dxa"/>
            <w:vAlign w:val="center"/>
          </w:tcPr>
          <w:p w:rsidR="0075165B" w:rsidRPr="0057764A" w:rsidRDefault="0075165B" w:rsidP="002A1F86">
            <w:pPr>
              <w:rPr>
                <w:rFonts w:ascii="Sylfaen" w:hAnsi="Sylfaen"/>
                <w:sz w:val="18"/>
                <w:szCs w:val="18"/>
              </w:rPr>
            </w:pPr>
            <w:r w:rsidRPr="00856DA5">
              <w:rPr>
                <w:rFonts w:ascii="Sylfaen" w:hAnsi="Sylfaen"/>
                <w:sz w:val="18"/>
                <w:szCs w:val="18"/>
              </w:rPr>
              <w:t xml:space="preserve">Соединение </w:t>
            </w:r>
            <w:proofErr w:type="gramStart"/>
            <w:r w:rsidRPr="00856DA5">
              <w:rPr>
                <w:rFonts w:ascii="Sylfaen" w:hAnsi="Sylfaen"/>
                <w:sz w:val="18"/>
                <w:szCs w:val="18"/>
              </w:rPr>
              <w:t>содержавших</w:t>
            </w:r>
            <w:proofErr w:type="gramEnd"/>
            <w:r w:rsidRPr="00856DA5">
              <w:rPr>
                <w:rFonts w:ascii="Sylfaen" w:hAnsi="Sylfaen"/>
                <w:sz w:val="18"/>
                <w:szCs w:val="18"/>
              </w:rPr>
              <w:t xml:space="preserve"> железа</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856DA5">
              <w:rPr>
                <w:rFonts w:ascii="Sylfaen" w:hAnsi="Sylfaen"/>
                <w:sz w:val="18"/>
                <w:szCs w:val="18"/>
              </w:rPr>
              <w:t xml:space="preserve">Соединение </w:t>
            </w:r>
            <w:proofErr w:type="gramStart"/>
            <w:r w:rsidRPr="00856DA5">
              <w:rPr>
                <w:rFonts w:ascii="Sylfaen" w:hAnsi="Sylfaen"/>
                <w:sz w:val="18"/>
                <w:szCs w:val="18"/>
              </w:rPr>
              <w:t>содержавших</w:t>
            </w:r>
            <w:proofErr w:type="gramEnd"/>
            <w:r w:rsidRPr="00856DA5">
              <w:rPr>
                <w:rFonts w:ascii="Sylfaen" w:hAnsi="Sylfaen"/>
                <w:sz w:val="18"/>
                <w:szCs w:val="18"/>
              </w:rPr>
              <w:t xml:space="preserve"> железа </w:t>
            </w:r>
            <w:r w:rsidRPr="0057764A">
              <w:rPr>
                <w:rFonts w:ascii="Sylfaen" w:hAnsi="Sylfaen"/>
                <w:sz w:val="18"/>
                <w:szCs w:val="18"/>
              </w:rPr>
              <w:t xml:space="preserve">  ferous  contained compound  50</w:t>
            </w:r>
            <w:r>
              <w:rPr>
                <w:rFonts w:ascii="Sylfaen" w:hAnsi="Sylfaen"/>
                <w:sz w:val="18"/>
                <w:szCs w:val="18"/>
              </w:rPr>
              <w:t>мг</w:t>
            </w:r>
            <w:r w:rsidRPr="0057764A">
              <w:rPr>
                <w:rFonts w:ascii="Sylfaen" w:hAnsi="Sylfaen"/>
                <w:sz w:val="18"/>
                <w:szCs w:val="18"/>
              </w:rPr>
              <w:t>/5</w:t>
            </w:r>
            <w:r>
              <w:rPr>
                <w:rFonts w:ascii="Sylfaen" w:hAnsi="Sylfaen"/>
                <w:sz w:val="18"/>
                <w:szCs w:val="18"/>
              </w:rPr>
              <w:t>м</w:t>
            </w:r>
            <w:r w:rsidRPr="0057764A">
              <w:rPr>
                <w:rFonts w:ascii="Sylfaen" w:hAnsi="Sylfaen"/>
                <w:sz w:val="18"/>
                <w:szCs w:val="18"/>
              </w:rPr>
              <w:t xml:space="preserve">լ  </w:t>
            </w:r>
            <w:r w:rsidRPr="0057764A">
              <w:rPr>
                <w:rFonts w:ascii="Sylfaen" w:hAnsi="Sylfaen"/>
                <w:sz w:val="18"/>
                <w:szCs w:val="18"/>
                <w:lang w:val="hy-AM"/>
              </w:rPr>
              <w:t>100</w:t>
            </w:r>
            <w:r>
              <w:rPr>
                <w:rFonts w:ascii="Sylfaen" w:hAnsi="Sylfaen"/>
                <w:sz w:val="18"/>
                <w:szCs w:val="18"/>
              </w:rPr>
              <w:t>м</w:t>
            </w:r>
            <w:r w:rsidRPr="0057764A">
              <w:rPr>
                <w:rFonts w:ascii="Sylfaen" w:hAnsi="Sylfaen"/>
                <w:sz w:val="18"/>
                <w:szCs w:val="18"/>
              </w:rPr>
              <w:t>լ</w:t>
            </w:r>
          </w:p>
        </w:tc>
        <w:tc>
          <w:tcPr>
            <w:tcW w:w="1085" w:type="dxa"/>
            <w:vAlign w:val="center"/>
          </w:tcPr>
          <w:p w:rsidR="0075165B" w:rsidRPr="0057764A" w:rsidRDefault="0075165B" w:rsidP="002A1F86">
            <w:pPr>
              <w:jc w:val="center"/>
              <w:rPr>
                <w:rFonts w:ascii="Sylfaen" w:hAnsi="Sylfaen"/>
                <w:sz w:val="18"/>
                <w:szCs w:val="18"/>
              </w:rPr>
            </w:pPr>
            <w:r w:rsidRPr="00856DA5">
              <w:rPr>
                <w:rFonts w:ascii="Sylfaen" w:hAnsi="Sylfaen"/>
                <w:sz w:val="18"/>
                <w:szCs w:val="18"/>
              </w:rPr>
              <w:t>амп.</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33651125</w:t>
            </w:r>
          </w:p>
        </w:tc>
        <w:tc>
          <w:tcPr>
            <w:tcW w:w="2641" w:type="dxa"/>
            <w:vAlign w:val="center"/>
          </w:tcPr>
          <w:p w:rsidR="0075165B" w:rsidRPr="0057764A" w:rsidRDefault="0075165B" w:rsidP="002A1F86">
            <w:pPr>
              <w:rPr>
                <w:rFonts w:ascii="Sylfaen" w:hAnsi="Sylfaen"/>
                <w:sz w:val="18"/>
                <w:szCs w:val="18"/>
              </w:rPr>
            </w:pPr>
            <w:r w:rsidRPr="00267592">
              <w:rPr>
                <w:rFonts w:ascii="Sylfaen" w:hAnsi="Sylfaen"/>
                <w:sz w:val="18"/>
                <w:szCs w:val="18"/>
              </w:rPr>
              <w:t>азитромицин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67592">
              <w:rPr>
                <w:rFonts w:ascii="Sylfaen" w:hAnsi="Sylfaen"/>
                <w:sz w:val="18"/>
                <w:szCs w:val="18"/>
              </w:rPr>
              <w:t xml:space="preserve">азитромицин 200 мг / 5 мл </w:t>
            </w:r>
            <w:r w:rsidRPr="00A852EA">
              <w:rPr>
                <w:rFonts w:ascii="Sylfaen" w:hAnsi="Sylfaen"/>
                <w:sz w:val="18"/>
                <w:szCs w:val="18"/>
              </w:rPr>
              <w:t>15</w:t>
            </w:r>
            <w:r w:rsidRPr="00267592">
              <w:rPr>
                <w:rFonts w:ascii="Sylfaen" w:hAnsi="Sylfaen"/>
                <w:sz w:val="18"/>
                <w:szCs w:val="18"/>
              </w:rPr>
              <w:t xml:space="preserve"> мл препарата для внутреннего введения порошка</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tcPr>
          <w:p w:rsidR="0075165B" w:rsidRPr="0057764A" w:rsidRDefault="0075165B" w:rsidP="002A1F86">
            <w:pPr>
              <w:rPr>
                <w:sz w:val="18"/>
                <w:szCs w:val="18"/>
              </w:rPr>
            </w:pPr>
            <w:r w:rsidRPr="0057764A">
              <w:rPr>
                <w:sz w:val="18"/>
                <w:szCs w:val="18"/>
              </w:rPr>
              <w:t>5</w:t>
            </w:r>
          </w:p>
        </w:tc>
        <w:tc>
          <w:tcPr>
            <w:tcW w:w="1633" w:type="dxa"/>
          </w:tcPr>
          <w:p w:rsidR="0075165B" w:rsidRPr="0057764A" w:rsidRDefault="0075165B" w:rsidP="002A1F86">
            <w:pPr>
              <w:rPr>
                <w:sz w:val="18"/>
                <w:szCs w:val="18"/>
              </w:rPr>
            </w:pPr>
            <w:r w:rsidRPr="0057764A">
              <w:rPr>
                <w:sz w:val="18"/>
                <w:szCs w:val="18"/>
              </w:rPr>
              <w:t>33651125</w:t>
            </w:r>
          </w:p>
        </w:tc>
        <w:tc>
          <w:tcPr>
            <w:tcW w:w="2641" w:type="dxa"/>
          </w:tcPr>
          <w:p w:rsidR="0075165B" w:rsidRDefault="0075165B" w:rsidP="002A1F86">
            <w:r w:rsidRPr="004E539A">
              <w:t>азитромицин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67592">
              <w:rPr>
                <w:rFonts w:ascii="Sylfaen" w:hAnsi="Sylfaen"/>
                <w:sz w:val="18"/>
                <w:szCs w:val="18"/>
              </w:rPr>
              <w:t xml:space="preserve">азитромицин </w:t>
            </w:r>
            <w:r w:rsidRPr="00A852EA">
              <w:rPr>
                <w:rFonts w:ascii="Sylfaen" w:hAnsi="Sylfaen"/>
                <w:sz w:val="18"/>
                <w:szCs w:val="18"/>
              </w:rPr>
              <w:t>1</w:t>
            </w:r>
            <w:r w:rsidRPr="00267592">
              <w:rPr>
                <w:rFonts w:ascii="Sylfaen" w:hAnsi="Sylfaen"/>
                <w:sz w:val="18"/>
                <w:szCs w:val="18"/>
              </w:rPr>
              <w:t xml:space="preserve">00 мг / 5 мл </w:t>
            </w:r>
            <w:r w:rsidRPr="00A852EA">
              <w:rPr>
                <w:rFonts w:ascii="Sylfaen" w:hAnsi="Sylfaen"/>
                <w:sz w:val="18"/>
                <w:szCs w:val="18"/>
              </w:rPr>
              <w:t>2</w:t>
            </w:r>
            <w:r w:rsidRPr="00267592">
              <w:rPr>
                <w:rFonts w:ascii="Sylfaen" w:hAnsi="Sylfaen"/>
                <w:sz w:val="18"/>
                <w:szCs w:val="18"/>
              </w:rPr>
              <w:t>0 мл препарата для внутреннего введения порошка</w:t>
            </w:r>
          </w:p>
        </w:tc>
        <w:tc>
          <w:tcPr>
            <w:tcW w:w="1085" w:type="dxa"/>
          </w:tcPr>
          <w:p w:rsidR="0075165B" w:rsidRDefault="0075165B" w:rsidP="002A1F86">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Pr>
                <w:rFonts w:ascii="Sylfaen" w:hAnsi="Sylfaen"/>
                <w:sz w:val="18"/>
                <w:szCs w:val="18"/>
                <w:lang w:val="en-US"/>
              </w:rPr>
              <w:t>6</w:t>
            </w:r>
          </w:p>
        </w:tc>
        <w:tc>
          <w:tcPr>
            <w:tcW w:w="1633" w:type="dxa"/>
          </w:tcPr>
          <w:p w:rsidR="0075165B" w:rsidRPr="0057764A" w:rsidRDefault="0075165B" w:rsidP="002A1F86">
            <w:pPr>
              <w:rPr>
                <w:sz w:val="18"/>
                <w:szCs w:val="18"/>
              </w:rPr>
            </w:pPr>
            <w:r w:rsidRPr="0057764A">
              <w:rPr>
                <w:sz w:val="18"/>
                <w:szCs w:val="18"/>
              </w:rPr>
              <w:t>33621110</w:t>
            </w:r>
          </w:p>
        </w:tc>
        <w:tc>
          <w:tcPr>
            <w:tcW w:w="2641" w:type="dxa"/>
          </w:tcPr>
          <w:p w:rsidR="0075165B" w:rsidRDefault="0075165B" w:rsidP="002A1F86">
            <w:r w:rsidRPr="00993829">
              <w:rPr>
                <w:rFonts w:ascii="GHEA Grapalat" w:hAnsi="GHEA Grapalat"/>
                <w:sz w:val="16"/>
                <w:szCs w:val="16"/>
              </w:rPr>
              <w:t xml:space="preserve">Варфарин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Варфарин таблетка </w:t>
            </w:r>
            <w:r>
              <w:rPr>
                <w:rFonts w:ascii="GHEA Grapalat" w:hAnsi="GHEA Grapalat"/>
                <w:sz w:val="16"/>
                <w:szCs w:val="16"/>
              </w:rPr>
              <w:t>2</w:t>
            </w:r>
            <w:r w:rsidRPr="00E829E0">
              <w:rPr>
                <w:rFonts w:ascii="GHEA Grapalat" w:hAnsi="GHEA Grapalat"/>
                <w:sz w:val="16"/>
                <w:szCs w:val="16"/>
              </w:rPr>
              <w:t xml:space="preserve"> мг </w:t>
            </w:r>
            <w:r w:rsidRPr="00E829E0">
              <w:rPr>
                <w:rFonts w:ascii="GHEA Grapalat" w:hAnsi="GHEA Grapalat"/>
                <w:color w:val="000000"/>
                <w:sz w:val="16"/>
                <w:szCs w:val="16"/>
              </w:rPr>
              <w:t>warfarin</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Pr>
                <w:rFonts w:ascii="Sylfaen" w:hAnsi="Sylfaen"/>
                <w:sz w:val="18"/>
                <w:szCs w:val="18"/>
                <w:lang w:val="en-US"/>
              </w:rPr>
              <w:t>7</w:t>
            </w:r>
          </w:p>
        </w:tc>
        <w:tc>
          <w:tcPr>
            <w:tcW w:w="1633" w:type="dxa"/>
          </w:tcPr>
          <w:p w:rsidR="0075165B" w:rsidRPr="0057764A" w:rsidRDefault="0075165B" w:rsidP="002A1F86">
            <w:pPr>
              <w:rPr>
                <w:sz w:val="18"/>
                <w:szCs w:val="18"/>
              </w:rPr>
            </w:pPr>
            <w:r w:rsidRPr="0057764A">
              <w:rPr>
                <w:sz w:val="18"/>
                <w:szCs w:val="18"/>
              </w:rPr>
              <w:t>33621110</w:t>
            </w:r>
          </w:p>
        </w:tc>
        <w:tc>
          <w:tcPr>
            <w:tcW w:w="2641" w:type="dxa"/>
          </w:tcPr>
          <w:p w:rsidR="0075165B" w:rsidRDefault="0075165B" w:rsidP="002A1F86">
            <w:r w:rsidRPr="00993829">
              <w:rPr>
                <w:rFonts w:ascii="GHEA Grapalat" w:hAnsi="GHEA Grapalat"/>
                <w:sz w:val="16"/>
                <w:szCs w:val="16"/>
              </w:rPr>
              <w:t xml:space="preserve">Варфарин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Варфарин таблетка </w:t>
            </w:r>
            <w:r>
              <w:rPr>
                <w:rFonts w:ascii="GHEA Grapalat" w:hAnsi="GHEA Grapalat"/>
                <w:sz w:val="16"/>
                <w:szCs w:val="16"/>
              </w:rPr>
              <w:t>2,</w:t>
            </w:r>
            <w:r w:rsidRPr="00E829E0">
              <w:rPr>
                <w:rFonts w:ascii="GHEA Grapalat" w:hAnsi="GHEA Grapalat"/>
                <w:sz w:val="16"/>
                <w:szCs w:val="16"/>
              </w:rPr>
              <w:t xml:space="preserve">5 мг </w:t>
            </w:r>
            <w:r w:rsidRPr="00E829E0">
              <w:rPr>
                <w:rFonts w:ascii="GHEA Grapalat" w:hAnsi="GHEA Grapalat"/>
                <w:color w:val="000000"/>
                <w:sz w:val="16"/>
                <w:szCs w:val="16"/>
              </w:rPr>
              <w:t>warfarin</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1500</w:t>
            </w:r>
          </w:p>
        </w:tc>
        <w:tc>
          <w:tcPr>
            <w:tcW w:w="1022" w:type="dxa"/>
          </w:tcPr>
          <w:p w:rsidR="0075165B" w:rsidRDefault="0075165B" w:rsidP="002A1F86">
            <w:r w:rsidRPr="00313D34">
              <w:rPr>
                <w:sz w:val="16"/>
                <w:szCs w:val="16"/>
              </w:rPr>
              <w:t xml:space="preserve">Провайдер аптечных сетей в </w:t>
            </w:r>
            <w:r w:rsidRPr="00313D34">
              <w:rPr>
                <w:sz w:val="16"/>
                <w:szCs w:val="16"/>
              </w:rPr>
              <w:lastRenderedPageBreak/>
              <w:t>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Pr>
                <w:rFonts w:ascii="Sylfaen" w:hAnsi="Sylfaen"/>
                <w:sz w:val="18"/>
                <w:szCs w:val="18"/>
                <w:lang w:val="en-US"/>
              </w:rPr>
              <w:lastRenderedPageBreak/>
              <w:t>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33691128</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Перметрин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FB102B">
              <w:rPr>
                <w:rFonts w:ascii="Sylfaen" w:hAnsi="Sylfaen"/>
                <w:sz w:val="18"/>
                <w:szCs w:val="18"/>
              </w:rPr>
              <w:t>Перметрин 5% -50,0 г</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Pr>
                <w:rFonts w:ascii="Sylfaen" w:hAnsi="Sylfaen"/>
                <w:sz w:val="18"/>
                <w:szCs w:val="18"/>
                <w:lang w:val="en-US"/>
              </w:rPr>
              <w:t>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36631281</w:t>
            </w:r>
          </w:p>
        </w:tc>
        <w:tc>
          <w:tcPr>
            <w:tcW w:w="2641" w:type="dxa"/>
            <w:vAlign w:val="center"/>
          </w:tcPr>
          <w:p w:rsidR="0075165B" w:rsidRPr="00FB102B" w:rsidRDefault="0075165B" w:rsidP="002A1F86">
            <w:pPr>
              <w:rPr>
                <w:rFonts w:ascii="Sylfaen" w:hAnsi="Sylfaen"/>
                <w:sz w:val="18"/>
                <w:szCs w:val="18"/>
              </w:rPr>
            </w:pPr>
            <w:r w:rsidRPr="00FB102B">
              <w:rPr>
                <w:rFonts w:ascii="Sylfaen" w:hAnsi="Sylfaen"/>
                <w:sz w:val="18"/>
                <w:szCs w:val="18"/>
              </w:rPr>
              <w:t>Офлоксацин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BA1BA9">
              <w:rPr>
                <w:rFonts w:ascii="Sylfaen" w:hAnsi="Sylfaen"/>
                <w:sz w:val="18"/>
                <w:szCs w:val="18"/>
              </w:rPr>
              <w:t>Офлоксацин офлоксацина ацетат 0,3% 5 мл</w:t>
            </w:r>
            <w:r w:rsidRPr="00FB102B">
              <w:rPr>
                <w:rFonts w:ascii="Sylfaen" w:hAnsi="Sylfaen"/>
                <w:sz w:val="18"/>
                <w:szCs w:val="18"/>
              </w:rPr>
              <w:t xml:space="preserve"> </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sidRPr="0057764A">
              <w:rPr>
                <w:rFonts w:ascii="Sylfaen" w:hAnsi="Sylfaen"/>
                <w:sz w:val="18"/>
                <w:szCs w:val="18"/>
              </w:rPr>
              <w:t>1</w:t>
            </w:r>
            <w:r>
              <w:rPr>
                <w:rFonts w:ascii="Sylfaen" w:hAnsi="Sylfaen"/>
                <w:sz w:val="18"/>
                <w:szCs w:val="18"/>
                <w:lang w:val="en-US"/>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36611240</w:t>
            </w:r>
          </w:p>
        </w:tc>
        <w:tc>
          <w:tcPr>
            <w:tcW w:w="2641" w:type="dxa"/>
            <w:vAlign w:val="center"/>
          </w:tcPr>
          <w:p w:rsidR="0075165B" w:rsidRPr="0057764A" w:rsidRDefault="0075165B" w:rsidP="002A1F86">
            <w:pPr>
              <w:rPr>
                <w:rFonts w:ascii="Sylfaen" w:hAnsi="Sylfaen"/>
                <w:sz w:val="18"/>
                <w:szCs w:val="18"/>
              </w:rPr>
            </w:pPr>
            <w:r w:rsidRPr="00FB102B">
              <w:rPr>
                <w:rFonts w:ascii="Sylfaen" w:hAnsi="Sylfaen"/>
                <w:sz w:val="18"/>
                <w:szCs w:val="18"/>
              </w:rPr>
              <w:t xml:space="preserve">Активированный уголь,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FB102B">
              <w:rPr>
                <w:rFonts w:ascii="Sylfaen" w:hAnsi="Sylfaen"/>
                <w:sz w:val="18"/>
                <w:szCs w:val="18"/>
              </w:rPr>
              <w:t>Активированный уголь, 250 мг</w:t>
            </w:r>
          </w:p>
        </w:tc>
        <w:tc>
          <w:tcPr>
            <w:tcW w:w="1085" w:type="dxa"/>
            <w:vAlign w:val="center"/>
          </w:tcPr>
          <w:p w:rsidR="0075165B" w:rsidRPr="0057764A" w:rsidRDefault="0075165B" w:rsidP="002A1F86">
            <w:pPr>
              <w:jc w:val="center"/>
              <w:rPr>
                <w:rFonts w:ascii="Sylfaen" w:hAnsi="Sylfaen"/>
                <w:sz w:val="18"/>
                <w:szCs w:val="18"/>
              </w:rPr>
            </w:pPr>
            <w:r w:rsidRPr="00FB102B">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sidRPr="0057764A">
              <w:rPr>
                <w:rFonts w:ascii="Sylfaen" w:hAnsi="Sylfaen"/>
                <w:sz w:val="18"/>
                <w:szCs w:val="18"/>
              </w:rPr>
              <w:t>1</w:t>
            </w:r>
            <w:r>
              <w:rPr>
                <w:rFonts w:ascii="Sylfaen" w:hAnsi="Sylfaen"/>
                <w:sz w:val="18"/>
                <w:szCs w:val="18"/>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33611390</w:t>
            </w:r>
          </w:p>
        </w:tc>
        <w:tc>
          <w:tcPr>
            <w:tcW w:w="2641" w:type="dxa"/>
            <w:vAlign w:val="center"/>
          </w:tcPr>
          <w:p w:rsidR="0075165B" w:rsidRPr="0057764A" w:rsidRDefault="0075165B" w:rsidP="002A1F86">
            <w:pPr>
              <w:rPr>
                <w:rFonts w:ascii="Sylfaen" w:hAnsi="Sylfaen"/>
                <w:sz w:val="18"/>
                <w:szCs w:val="18"/>
              </w:rPr>
            </w:pPr>
            <w:r w:rsidRPr="0025735C">
              <w:rPr>
                <w:rFonts w:ascii="Sylfaen" w:hAnsi="Sylfaen"/>
                <w:sz w:val="18"/>
                <w:szCs w:val="18"/>
              </w:rPr>
              <w:t xml:space="preserve">Пиридоксин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5735C">
              <w:rPr>
                <w:rFonts w:ascii="Sylfaen" w:hAnsi="Sylfaen"/>
                <w:sz w:val="18"/>
                <w:szCs w:val="18"/>
              </w:rPr>
              <w:t>Пиридоксин раствор 50 мг / мл, 1,0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sidRPr="0057764A">
              <w:rPr>
                <w:rFonts w:ascii="Sylfaen" w:hAnsi="Sylfaen"/>
                <w:sz w:val="18"/>
                <w:szCs w:val="18"/>
              </w:rPr>
              <w:t>1</w:t>
            </w:r>
            <w:r>
              <w:rPr>
                <w:rFonts w:ascii="Sylfaen" w:hAnsi="Sylfaen"/>
                <w:sz w:val="18"/>
                <w:szCs w:val="18"/>
                <w:lang w:val="en-US"/>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33671113</w:t>
            </w:r>
          </w:p>
        </w:tc>
        <w:tc>
          <w:tcPr>
            <w:tcW w:w="2641" w:type="dxa"/>
            <w:vAlign w:val="center"/>
          </w:tcPr>
          <w:p w:rsidR="0075165B" w:rsidRPr="0057764A" w:rsidRDefault="0075165B" w:rsidP="002A1F86">
            <w:pPr>
              <w:rPr>
                <w:rFonts w:ascii="Sylfaen" w:hAnsi="Sylfaen"/>
                <w:sz w:val="18"/>
                <w:szCs w:val="18"/>
              </w:rPr>
            </w:pPr>
            <w:r w:rsidRPr="00685DDF">
              <w:rPr>
                <w:rFonts w:ascii="Sylfaen" w:hAnsi="Sylfaen" w:cs="Helvetica"/>
                <w:color w:val="333333"/>
                <w:sz w:val="20"/>
                <w:szCs w:val="20"/>
                <w:shd w:val="clear" w:color="auto" w:fill="FFFFFF"/>
                <w:lang w:val="hy-AM"/>
              </w:rPr>
              <w:t>Сальбутамол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bottom"/>
          </w:tcPr>
          <w:p w:rsidR="0075165B" w:rsidRPr="00A04181" w:rsidRDefault="0075165B" w:rsidP="002A1F86">
            <w:pPr>
              <w:rPr>
                <w:rFonts w:ascii="Sylfaen" w:hAnsi="Sylfaen" w:cs="Calibri"/>
                <w:sz w:val="20"/>
                <w:szCs w:val="20"/>
                <w:lang w:val="hy-AM"/>
              </w:rPr>
            </w:pPr>
            <w:r w:rsidRPr="00685DDF">
              <w:rPr>
                <w:rFonts w:ascii="Sylfaen" w:hAnsi="Sylfaen" w:cs="Helvetica"/>
                <w:color w:val="333333"/>
                <w:sz w:val="20"/>
                <w:szCs w:val="20"/>
                <w:shd w:val="clear" w:color="auto" w:fill="FFFFFF"/>
                <w:lang w:val="hy-AM"/>
              </w:rPr>
              <w:t>Сальбутамол</w:t>
            </w:r>
            <w:r w:rsidRPr="00A04181">
              <w:rPr>
                <w:rFonts w:ascii="Sylfaen" w:hAnsi="Sylfaen" w:cs="Calibri"/>
                <w:sz w:val="20"/>
                <w:szCs w:val="20"/>
                <w:lang w:val="hy-AM"/>
              </w:rPr>
              <w:t xml:space="preserve"> (</w:t>
            </w:r>
            <w:r w:rsidRPr="00685DDF">
              <w:rPr>
                <w:rFonts w:ascii="Sylfaen" w:hAnsi="Sylfaen" w:cs="Helvetica"/>
                <w:color w:val="333333"/>
                <w:sz w:val="20"/>
                <w:szCs w:val="20"/>
                <w:shd w:val="clear" w:color="auto" w:fill="FFFFFF"/>
                <w:lang w:val="hy-AM"/>
              </w:rPr>
              <w:t>салбутамол сульфат</w:t>
            </w:r>
            <w:r w:rsidRPr="00A04181">
              <w:rPr>
                <w:rFonts w:ascii="Sylfaen" w:hAnsi="Sylfaen" w:cs="Calibri"/>
                <w:sz w:val="20"/>
                <w:szCs w:val="20"/>
                <w:lang w:val="hy-AM"/>
              </w:rPr>
              <w:t xml:space="preserve">) salbutamol </w:t>
            </w:r>
            <w:r w:rsidRPr="00A04181">
              <w:rPr>
                <w:rFonts w:ascii="Sylfaen" w:hAnsi="Sylfaen" w:cs="Calibri"/>
                <w:sz w:val="20"/>
                <w:szCs w:val="20"/>
                <w:lang w:val="hy-AM"/>
              </w:rPr>
              <w:lastRenderedPageBreak/>
              <w:t xml:space="preserve">(salbutamol sulfate) </w:t>
            </w:r>
            <w:r w:rsidRPr="00685DDF">
              <w:rPr>
                <w:rFonts w:ascii="Sylfaen" w:hAnsi="Sylfaen" w:cs="Helvetica"/>
                <w:color w:val="333333"/>
                <w:sz w:val="20"/>
                <w:szCs w:val="20"/>
                <w:shd w:val="clear" w:color="auto" w:fill="FFFFFF"/>
                <w:lang w:val="hy-AM"/>
              </w:rPr>
              <w:t>100мкг / доза</w:t>
            </w:r>
            <w:r w:rsidRPr="00A04181">
              <w:rPr>
                <w:rFonts w:ascii="Sylfaen" w:hAnsi="Sylfaen" w:cs="Calibri"/>
                <w:sz w:val="20"/>
                <w:szCs w:val="20"/>
                <w:lang w:val="hy-AM"/>
              </w:rPr>
              <w:t xml:space="preserve">  </w:t>
            </w:r>
          </w:p>
        </w:tc>
        <w:tc>
          <w:tcPr>
            <w:tcW w:w="1085" w:type="dxa"/>
            <w:vAlign w:val="bottom"/>
          </w:tcPr>
          <w:p w:rsidR="0075165B" w:rsidRPr="00685DDF" w:rsidRDefault="0075165B" w:rsidP="002A1F86">
            <w:pPr>
              <w:widowControl w:val="0"/>
              <w:spacing w:after="120"/>
              <w:rPr>
                <w:rFonts w:ascii="GHEA Grapalat" w:hAnsi="GHEA Grapalat"/>
                <w:sz w:val="16"/>
                <w:szCs w:val="16"/>
                <w:lang w:val="hy-AM"/>
              </w:rPr>
            </w:pPr>
            <w:r>
              <w:rPr>
                <w:rFonts w:ascii="GHEA Grapalat" w:hAnsi="GHEA Grapalat"/>
                <w:sz w:val="16"/>
                <w:szCs w:val="16"/>
                <w:lang w:val="en-US"/>
              </w:rPr>
              <w:lastRenderedPageBreak/>
              <w:t>Штук</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w:t>
            </w:r>
            <w:r w:rsidRPr="00313D34">
              <w:rPr>
                <w:sz w:val="16"/>
                <w:szCs w:val="16"/>
              </w:rPr>
              <w:lastRenderedPageBreak/>
              <w:t>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sidRPr="0057764A">
              <w:rPr>
                <w:rFonts w:ascii="Sylfaen" w:hAnsi="Sylfaen"/>
                <w:sz w:val="18"/>
                <w:szCs w:val="18"/>
              </w:rPr>
              <w:lastRenderedPageBreak/>
              <w:t>1</w:t>
            </w:r>
            <w:r>
              <w:rPr>
                <w:rFonts w:ascii="Sylfaen" w:hAnsi="Sylfaen"/>
                <w:sz w:val="18"/>
                <w:szCs w:val="18"/>
                <w:lang w:val="en-US"/>
              </w:rPr>
              <w:t>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33671114</w:t>
            </w:r>
          </w:p>
        </w:tc>
        <w:tc>
          <w:tcPr>
            <w:tcW w:w="2641" w:type="dxa"/>
          </w:tcPr>
          <w:p w:rsidR="0075165B" w:rsidRDefault="0075165B" w:rsidP="002A1F86">
            <w:r w:rsidRPr="00F91AAB">
              <w:rPr>
                <w:rFonts w:ascii="GHEA Grapalat" w:hAnsi="GHEA Grapalat"/>
                <w:sz w:val="16"/>
                <w:szCs w:val="16"/>
              </w:rPr>
              <w:t>Аминофиллин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Аминофиллин</w:t>
            </w:r>
            <w:r w:rsidRPr="0057764A">
              <w:rPr>
                <w:rFonts w:ascii="Sylfaen" w:hAnsi="Sylfaen"/>
                <w:sz w:val="18"/>
                <w:szCs w:val="18"/>
              </w:rPr>
              <w:t xml:space="preserve"> Aminophyiiine   </w:t>
            </w:r>
            <w:r w:rsidRPr="00E829E0">
              <w:rPr>
                <w:rFonts w:ascii="GHEA Grapalat" w:hAnsi="GHEA Grapalat"/>
                <w:sz w:val="16"/>
                <w:szCs w:val="16"/>
              </w:rPr>
              <w:t>раствор для инъекций</w:t>
            </w:r>
            <w:r>
              <w:rPr>
                <w:rFonts w:ascii="Sylfaen" w:hAnsi="Sylfaen"/>
                <w:sz w:val="18"/>
                <w:szCs w:val="18"/>
              </w:rPr>
              <w:t>,24мг</w:t>
            </w:r>
            <w:r w:rsidRPr="0057764A">
              <w:rPr>
                <w:rFonts w:ascii="Sylfaen" w:hAnsi="Sylfaen"/>
                <w:sz w:val="18"/>
                <w:szCs w:val="18"/>
              </w:rPr>
              <w:t>/</w:t>
            </w:r>
            <w:r>
              <w:rPr>
                <w:rFonts w:ascii="Sylfaen" w:hAnsi="Sylfaen"/>
                <w:sz w:val="18"/>
                <w:szCs w:val="18"/>
              </w:rPr>
              <w:t>м</w:t>
            </w:r>
            <w:r w:rsidRPr="00E829E0">
              <w:rPr>
                <w:rFonts w:ascii="GHEA Grapalat" w:hAnsi="GHEA Grapalat"/>
                <w:sz w:val="16"/>
                <w:szCs w:val="16"/>
              </w:rPr>
              <w:t>л</w:t>
            </w:r>
            <w:r w:rsidRPr="0057764A">
              <w:rPr>
                <w:rFonts w:ascii="Sylfaen" w:hAnsi="Sylfaen"/>
                <w:sz w:val="18"/>
                <w:szCs w:val="18"/>
              </w:rPr>
              <w:t xml:space="preserve"> 5</w:t>
            </w:r>
            <w:r>
              <w:rPr>
                <w:rFonts w:ascii="Sylfaen" w:hAnsi="Sylfaen"/>
                <w:sz w:val="18"/>
                <w:szCs w:val="18"/>
              </w:rPr>
              <w:t xml:space="preserve"> м</w:t>
            </w:r>
            <w:r w:rsidRPr="00E829E0">
              <w:rPr>
                <w:rFonts w:ascii="GHEA Grapalat" w:hAnsi="GHEA Grapalat"/>
                <w:sz w:val="16"/>
                <w:szCs w:val="16"/>
              </w:rPr>
              <w:t>л</w:t>
            </w:r>
          </w:p>
        </w:tc>
        <w:tc>
          <w:tcPr>
            <w:tcW w:w="1085" w:type="dxa"/>
            <w:vAlign w:val="center"/>
          </w:tcPr>
          <w:p w:rsidR="0075165B" w:rsidRPr="00D97526" w:rsidRDefault="0075165B" w:rsidP="002A1F86">
            <w:pPr>
              <w:jc w:val="center"/>
              <w:rPr>
                <w:rFonts w:ascii="Sylfaen" w:hAnsi="Sylfaen"/>
                <w:sz w:val="18"/>
                <w:szCs w:val="18"/>
                <w:lang w:val="en-US"/>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852EA" w:rsidRDefault="0075165B" w:rsidP="002A1F86">
            <w:pPr>
              <w:jc w:val="center"/>
              <w:rPr>
                <w:rFonts w:ascii="Sylfaen" w:hAnsi="Sylfaen"/>
                <w:sz w:val="18"/>
                <w:szCs w:val="18"/>
                <w:lang w:val="en-US"/>
              </w:rPr>
            </w:pPr>
            <w:r w:rsidRPr="0057764A">
              <w:rPr>
                <w:rFonts w:ascii="Sylfaen" w:hAnsi="Sylfaen"/>
                <w:sz w:val="18"/>
                <w:szCs w:val="18"/>
              </w:rPr>
              <w:t>1</w:t>
            </w:r>
            <w:r>
              <w:rPr>
                <w:rFonts w:ascii="Sylfaen" w:hAnsi="Sylfaen"/>
                <w:sz w:val="18"/>
                <w:szCs w:val="18"/>
                <w:lang w:val="en-US"/>
              </w:rPr>
              <w:t>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33671114</w:t>
            </w:r>
          </w:p>
        </w:tc>
        <w:tc>
          <w:tcPr>
            <w:tcW w:w="2641" w:type="dxa"/>
          </w:tcPr>
          <w:p w:rsidR="0075165B" w:rsidRDefault="0075165B" w:rsidP="002A1F86">
            <w:r w:rsidRPr="00F91AAB">
              <w:rPr>
                <w:rFonts w:ascii="GHEA Grapalat" w:hAnsi="GHEA Grapalat"/>
                <w:sz w:val="16"/>
                <w:szCs w:val="16"/>
              </w:rPr>
              <w:t>Аминофиллин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Аминофиллин, Aminophylline таблетка </w:t>
            </w:r>
            <w:r>
              <w:rPr>
                <w:rFonts w:ascii="GHEA Grapalat" w:hAnsi="GHEA Grapalat"/>
                <w:sz w:val="16"/>
                <w:szCs w:val="16"/>
                <w:lang w:val="en-US"/>
              </w:rPr>
              <w:t>15</w:t>
            </w:r>
            <w:r w:rsidRPr="00E829E0">
              <w:rPr>
                <w:rFonts w:ascii="GHEA Grapalat" w:hAnsi="GHEA Grapalat"/>
                <w:sz w:val="16"/>
                <w:szCs w:val="16"/>
              </w:rPr>
              <w:t>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E61E2" w:rsidRDefault="0075165B" w:rsidP="002A1F86">
            <w:pPr>
              <w:jc w:val="center"/>
              <w:rPr>
                <w:rFonts w:ascii="Sylfaen" w:hAnsi="Sylfaen"/>
                <w:sz w:val="18"/>
                <w:szCs w:val="18"/>
                <w:lang w:val="en-US"/>
              </w:rPr>
            </w:pPr>
            <w:r w:rsidRPr="0057764A">
              <w:rPr>
                <w:rFonts w:ascii="Sylfaen" w:hAnsi="Sylfaen"/>
                <w:sz w:val="18"/>
                <w:szCs w:val="18"/>
              </w:rPr>
              <w:t>1</w:t>
            </w:r>
            <w:r>
              <w:rPr>
                <w:rFonts w:ascii="Sylfaen" w:hAnsi="Sylfaen"/>
                <w:sz w:val="18"/>
                <w:szCs w:val="18"/>
                <w:lang w:val="en-US"/>
              </w:rPr>
              <w:t>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33611220</w:t>
            </w:r>
          </w:p>
        </w:tc>
        <w:tc>
          <w:tcPr>
            <w:tcW w:w="2641" w:type="dxa"/>
            <w:vAlign w:val="center"/>
          </w:tcPr>
          <w:p w:rsidR="0075165B" w:rsidRPr="0057764A" w:rsidRDefault="0075165B" w:rsidP="002A1F86">
            <w:pPr>
              <w:rPr>
                <w:rFonts w:ascii="Sylfaen" w:hAnsi="Sylfaen"/>
                <w:sz w:val="18"/>
                <w:szCs w:val="18"/>
              </w:rPr>
            </w:pPr>
            <w:r w:rsidRPr="0025735C">
              <w:rPr>
                <w:rFonts w:ascii="Sylfaen" w:hAnsi="Sylfaen"/>
                <w:sz w:val="18"/>
                <w:szCs w:val="18"/>
              </w:rPr>
              <w:t>Водорастворимые соли для внутреннего потребления</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5735C">
              <w:rPr>
                <w:rFonts w:ascii="Sylfaen" w:hAnsi="Sylfaen"/>
                <w:sz w:val="18"/>
                <w:szCs w:val="18"/>
              </w:rPr>
              <w:t xml:space="preserve">Водорастворимые соли для внутреннего потребления </w:t>
            </w:r>
            <w:r w:rsidRPr="0057764A">
              <w:rPr>
                <w:rFonts w:ascii="Sylfaen" w:hAnsi="Sylfaen"/>
                <w:sz w:val="18"/>
                <w:szCs w:val="18"/>
              </w:rPr>
              <w:t xml:space="preserve">Oral Rehdration Salts </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AE61E2" w:rsidRDefault="0075165B" w:rsidP="002A1F86">
            <w:pPr>
              <w:jc w:val="center"/>
              <w:rPr>
                <w:rFonts w:ascii="Sylfaen" w:hAnsi="Sylfaen"/>
                <w:sz w:val="18"/>
                <w:szCs w:val="18"/>
                <w:lang w:val="en-US"/>
              </w:rPr>
            </w:pPr>
            <w:r w:rsidRPr="0057764A">
              <w:rPr>
                <w:rFonts w:ascii="Sylfaen" w:hAnsi="Sylfaen"/>
                <w:sz w:val="18"/>
                <w:szCs w:val="18"/>
              </w:rPr>
              <w:t>1</w:t>
            </w:r>
            <w:r>
              <w:rPr>
                <w:rFonts w:ascii="Sylfaen" w:hAnsi="Sylfaen"/>
                <w:sz w:val="18"/>
                <w:szCs w:val="18"/>
                <w:lang w:val="en-US"/>
              </w:rPr>
              <w:t>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33611370</w:t>
            </w:r>
          </w:p>
        </w:tc>
        <w:tc>
          <w:tcPr>
            <w:tcW w:w="2641" w:type="dxa"/>
            <w:vAlign w:val="center"/>
          </w:tcPr>
          <w:p w:rsidR="0075165B" w:rsidRPr="0057764A" w:rsidRDefault="0075165B" w:rsidP="002A1F86">
            <w:pPr>
              <w:rPr>
                <w:rFonts w:ascii="Sylfaen" w:hAnsi="Sylfaen"/>
                <w:sz w:val="18"/>
                <w:szCs w:val="18"/>
              </w:rPr>
            </w:pPr>
            <w:r w:rsidRPr="00780673">
              <w:rPr>
                <w:rFonts w:ascii="Sylfaen" w:hAnsi="Sylfaen"/>
                <w:sz w:val="18"/>
                <w:szCs w:val="18"/>
              </w:rPr>
              <w:t>тиамин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780673">
              <w:rPr>
                <w:rFonts w:ascii="Sylfaen" w:hAnsi="Sylfaen"/>
                <w:sz w:val="18"/>
                <w:szCs w:val="18"/>
              </w:rPr>
              <w:t xml:space="preserve">тиамин </w:t>
            </w:r>
            <w:r w:rsidRPr="0057764A">
              <w:rPr>
                <w:rFonts w:ascii="Sylfaen" w:hAnsi="Sylfaen"/>
                <w:sz w:val="18"/>
                <w:szCs w:val="18"/>
              </w:rPr>
              <w:t xml:space="preserve">Tiamine  </w:t>
            </w:r>
            <w:r w:rsidRPr="0025735C">
              <w:rPr>
                <w:rFonts w:ascii="Sylfaen" w:hAnsi="Sylfaen"/>
                <w:sz w:val="18"/>
                <w:szCs w:val="18"/>
              </w:rPr>
              <w:t>раствор для инъекций, 50 мг / мл, 1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1</w:t>
            </w:r>
            <w:r>
              <w:rPr>
                <w:rFonts w:ascii="Sylfaen" w:hAnsi="Sylfaen"/>
                <w:sz w:val="18"/>
                <w:szCs w:val="18"/>
              </w:rPr>
              <w:t>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33655134</w:t>
            </w:r>
          </w:p>
        </w:tc>
        <w:tc>
          <w:tcPr>
            <w:tcW w:w="2641" w:type="dxa"/>
            <w:vAlign w:val="center"/>
          </w:tcPr>
          <w:p w:rsidR="0075165B" w:rsidRPr="0057764A" w:rsidRDefault="0075165B" w:rsidP="002A1F86">
            <w:pPr>
              <w:rPr>
                <w:rFonts w:ascii="Sylfaen" w:hAnsi="Sylfaen"/>
                <w:sz w:val="18"/>
                <w:szCs w:val="18"/>
              </w:rPr>
            </w:pPr>
            <w:r w:rsidRPr="00780673">
              <w:rPr>
                <w:rFonts w:ascii="Sylfaen" w:hAnsi="Sylfaen"/>
                <w:sz w:val="18"/>
                <w:szCs w:val="18"/>
              </w:rPr>
              <w:t>ципрофлоксацин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780673">
              <w:rPr>
                <w:rFonts w:ascii="Sylfaen" w:hAnsi="Sylfaen"/>
                <w:sz w:val="18"/>
                <w:szCs w:val="18"/>
              </w:rPr>
              <w:t>ципрофлоксацин</w:t>
            </w:r>
            <w:r w:rsidRPr="0057764A">
              <w:rPr>
                <w:rFonts w:ascii="Sylfaen" w:hAnsi="Sylfaen"/>
                <w:sz w:val="18"/>
                <w:szCs w:val="18"/>
              </w:rPr>
              <w:t xml:space="preserve">  Ciprofloqsacin </w:t>
            </w:r>
            <w:r w:rsidRPr="00780673">
              <w:rPr>
                <w:rFonts w:ascii="Sylfaen" w:hAnsi="Sylfaen"/>
                <w:sz w:val="18"/>
                <w:szCs w:val="18"/>
              </w:rPr>
              <w:t>ушные капли, 3 мг / мл 10 мл</w:t>
            </w:r>
          </w:p>
        </w:tc>
        <w:tc>
          <w:tcPr>
            <w:tcW w:w="1085" w:type="dxa"/>
          </w:tcPr>
          <w:p w:rsidR="0075165B" w:rsidRDefault="0075165B" w:rsidP="002A1F86">
            <w:r w:rsidRPr="00743407">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Исаакян 1,22д, не </w:t>
            </w:r>
            <w:r w:rsidRPr="00313D34">
              <w:rPr>
                <w:sz w:val="16"/>
                <w:szCs w:val="16"/>
              </w:rPr>
              <w:lastRenderedPageBreak/>
              <w:t>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lastRenderedPageBreak/>
              <w:t>1</w:t>
            </w:r>
            <w:r>
              <w:rPr>
                <w:rFonts w:ascii="Sylfaen" w:hAnsi="Sylfaen"/>
                <w:sz w:val="18"/>
                <w:szCs w:val="18"/>
              </w:rPr>
              <w:t>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33671116</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ксилометазолин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Pr>
                <w:rFonts w:ascii="Sylfaen" w:hAnsi="Sylfaen"/>
                <w:sz w:val="18"/>
                <w:szCs w:val="18"/>
              </w:rPr>
              <w:t>ксилометазолин</w:t>
            </w:r>
            <w:r w:rsidRPr="0057764A">
              <w:rPr>
                <w:rFonts w:ascii="Sylfaen" w:hAnsi="Sylfaen"/>
                <w:sz w:val="18"/>
                <w:szCs w:val="18"/>
              </w:rPr>
              <w:t xml:space="preserve"> Xylometazoline  </w:t>
            </w:r>
            <w:r w:rsidRPr="00780673">
              <w:rPr>
                <w:rFonts w:ascii="Sylfaen" w:hAnsi="Sylfaen"/>
                <w:sz w:val="18"/>
                <w:szCs w:val="18"/>
              </w:rPr>
              <w:t>капли, 0,05%, 0,1% 10 мл</w:t>
            </w:r>
          </w:p>
        </w:tc>
        <w:tc>
          <w:tcPr>
            <w:tcW w:w="1085" w:type="dxa"/>
          </w:tcPr>
          <w:p w:rsidR="0075165B" w:rsidRDefault="0075165B" w:rsidP="002A1F86">
            <w:r w:rsidRPr="00743407">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Pr>
                <w:rFonts w:ascii="Sylfaen" w:hAnsi="Sylfaen"/>
                <w:sz w:val="18"/>
                <w:szCs w:val="18"/>
              </w:rPr>
              <w:t>19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33621390</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Амиодарон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Амиодарон </w:t>
            </w:r>
            <w:r w:rsidRPr="00E829E0">
              <w:rPr>
                <w:rFonts w:ascii="GHEA Grapalat" w:hAnsi="GHEA Grapalat"/>
                <w:color w:val="000000"/>
                <w:sz w:val="16"/>
                <w:szCs w:val="16"/>
              </w:rPr>
              <w:t xml:space="preserve">amiodarone  </w:t>
            </w:r>
            <w:r w:rsidRPr="00E829E0">
              <w:rPr>
                <w:rFonts w:ascii="GHEA Grapalat" w:hAnsi="GHEA Grapalat"/>
                <w:sz w:val="16"/>
                <w:szCs w:val="16"/>
              </w:rPr>
              <w:t>таблетка 200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2</w:t>
            </w:r>
            <w:r>
              <w:rPr>
                <w:rFonts w:ascii="Sylfaen" w:hAnsi="Sylfaen"/>
                <w:sz w:val="18"/>
                <w:szCs w:val="18"/>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33621740</w:t>
            </w:r>
          </w:p>
        </w:tc>
        <w:tc>
          <w:tcPr>
            <w:tcW w:w="2641" w:type="dxa"/>
          </w:tcPr>
          <w:p w:rsidR="0075165B" w:rsidRDefault="0075165B" w:rsidP="002A1F86">
            <w:r w:rsidRPr="00403D53">
              <w:rPr>
                <w:rFonts w:ascii="GHEA Grapalat" w:hAnsi="GHEA Grapalat"/>
                <w:sz w:val="16"/>
                <w:szCs w:val="16"/>
              </w:rPr>
              <w:t>Амлодипин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jc w:val="center"/>
              <w:rPr>
                <w:rFonts w:ascii="GHEA Grapalat" w:hAnsi="GHEA Grapalat"/>
                <w:sz w:val="16"/>
                <w:szCs w:val="16"/>
              </w:rPr>
            </w:pPr>
            <w:r w:rsidRPr="00E829E0">
              <w:rPr>
                <w:rFonts w:ascii="GHEA Grapalat" w:hAnsi="GHEA Grapalat"/>
                <w:sz w:val="16"/>
                <w:szCs w:val="16"/>
              </w:rPr>
              <w:t>Амлодипин</w:t>
            </w:r>
            <w:r w:rsidRPr="00E829E0">
              <w:rPr>
                <w:rFonts w:ascii="GHEA Grapalat" w:hAnsi="GHEA Grapalat"/>
                <w:color w:val="000000"/>
                <w:sz w:val="16"/>
                <w:szCs w:val="16"/>
              </w:rPr>
              <w:t xml:space="preserve"> amlodipine</w:t>
            </w:r>
            <w:r w:rsidRPr="00E829E0">
              <w:rPr>
                <w:rFonts w:ascii="GHEA Grapalat" w:hAnsi="GHEA Grapalat"/>
                <w:sz w:val="16"/>
                <w:szCs w:val="16"/>
              </w:rPr>
              <w:t xml:space="preserve"> таблетка </w:t>
            </w:r>
            <w:r>
              <w:rPr>
                <w:rFonts w:ascii="GHEA Grapalat" w:hAnsi="GHEA Grapalat"/>
                <w:sz w:val="16"/>
                <w:szCs w:val="16"/>
              </w:rPr>
              <w:t>10</w:t>
            </w:r>
            <w:r w:rsidRPr="00E829E0">
              <w:rPr>
                <w:rFonts w:ascii="GHEA Grapalat" w:hAnsi="GHEA Grapalat"/>
                <w:sz w:val="16"/>
                <w:szCs w:val="16"/>
              </w:rPr>
              <w:t xml:space="preserve"> мг</w:t>
            </w:r>
          </w:p>
        </w:tc>
        <w:tc>
          <w:tcPr>
            <w:tcW w:w="1085" w:type="dxa"/>
            <w:vAlign w:val="center"/>
          </w:tcPr>
          <w:p w:rsidR="0075165B" w:rsidRPr="00E829E0" w:rsidRDefault="0075165B" w:rsidP="002A1F86">
            <w:pPr>
              <w:jc w:val="center"/>
              <w:rPr>
                <w:rFonts w:ascii="GHEA Grapalat" w:hAnsi="GHEA Grapalat" w:cs="Arial"/>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700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2</w:t>
            </w:r>
            <w:r>
              <w:rPr>
                <w:rFonts w:ascii="Sylfaen" w:hAnsi="Sylfaen"/>
                <w:sz w:val="18"/>
                <w:szCs w:val="18"/>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33621740</w:t>
            </w:r>
          </w:p>
        </w:tc>
        <w:tc>
          <w:tcPr>
            <w:tcW w:w="2641" w:type="dxa"/>
          </w:tcPr>
          <w:p w:rsidR="0075165B" w:rsidRDefault="0075165B" w:rsidP="002A1F86">
            <w:r w:rsidRPr="00403D53">
              <w:rPr>
                <w:rFonts w:ascii="GHEA Grapalat" w:hAnsi="GHEA Grapalat"/>
                <w:sz w:val="16"/>
                <w:szCs w:val="16"/>
              </w:rPr>
              <w:t>Амлодипин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jc w:val="center"/>
              <w:rPr>
                <w:rFonts w:ascii="GHEA Grapalat" w:hAnsi="GHEA Grapalat"/>
                <w:sz w:val="16"/>
                <w:szCs w:val="16"/>
              </w:rPr>
            </w:pPr>
            <w:r w:rsidRPr="00E829E0">
              <w:rPr>
                <w:rFonts w:ascii="GHEA Grapalat" w:hAnsi="GHEA Grapalat"/>
                <w:sz w:val="16"/>
                <w:szCs w:val="16"/>
              </w:rPr>
              <w:t>Амлодипин</w:t>
            </w:r>
            <w:r w:rsidRPr="00E829E0">
              <w:rPr>
                <w:rFonts w:ascii="GHEA Grapalat" w:hAnsi="GHEA Grapalat"/>
                <w:color w:val="000000"/>
                <w:sz w:val="16"/>
                <w:szCs w:val="16"/>
              </w:rPr>
              <w:t xml:space="preserve"> amlodipine</w:t>
            </w:r>
            <w:r w:rsidRPr="00E829E0">
              <w:rPr>
                <w:rFonts w:ascii="GHEA Grapalat" w:hAnsi="GHEA Grapalat"/>
                <w:sz w:val="16"/>
                <w:szCs w:val="16"/>
              </w:rPr>
              <w:t xml:space="preserve"> таблетка 5 мг</w:t>
            </w:r>
          </w:p>
        </w:tc>
        <w:tc>
          <w:tcPr>
            <w:tcW w:w="1085" w:type="dxa"/>
            <w:vAlign w:val="center"/>
          </w:tcPr>
          <w:p w:rsidR="0075165B" w:rsidRPr="00E829E0" w:rsidRDefault="0075165B" w:rsidP="002A1F86">
            <w:pPr>
              <w:jc w:val="center"/>
              <w:rPr>
                <w:rFonts w:ascii="GHEA Grapalat" w:hAnsi="GHEA Grapalat" w:cs="Arial"/>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2</w:t>
            </w:r>
            <w:r>
              <w:rPr>
                <w:rFonts w:ascii="Sylfaen" w:hAnsi="Sylfaen"/>
                <w:sz w:val="18"/>
                <w:szCs w:val="18"/>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33651110</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ампицилин</w:t>
            </w:r>
          </w:p>
        </w:tc>
        <w:tc>
          <w:tcPr>
            <w:tcW w:w="1925" w:type="dxa"/>
          </w:tcPr>
          <w:p w:rsidR="0075165B" w:rsidRPr="00780673" w:rsidRDefault="0075165B" w:rsidP="002A1F86">
            <w:pPr>
              <w:widowControl w:val="0"/>
              <w:jc w:val="center"/>
              <w:rPr>
                <w:rFonts w:ascii="GHEA Grapalat" w:hAnsi="GHEA Grapalat"/>
                <w:sz w:val="16"/>
                <w:szCs w:val="16"/>
              </w:rPr>
            </w:pPr>
          </w:p>
        </w:tc>
        <w:tc>
          <w:tcPr>
            <w:tcW w:w="1467" w:type="dxa"/>
            <w:vAlign w:val="center"/>
          </w:tcPr>
          <w:p w:rsidR="0075165B" w:rsidRPr="00780673" w:rsidRDefault="0075165B" w:rsidP="002A1F86">
            <w:pPr>
              <w:rPr>
                <w:rFonts w:ascii="Sylfaen" w:hAnsi="Sylfaen"/>
                <w:sz w:val="18"/>
                <w:szCs w:val="18"/>
              </w:rPr>
            </w:pPr>
            <w:r w:rsidRPr="00780673">
              <w:rPr>
                <w:rFonts w:ascii="Sylfaen" w:hAnsi="Sylfaen"/>
                <w:sz w:val="18"/>
                <w:szCs w:val="18"/>
              </w:rPr>
              <w:t>ampicillin 500 мг раствора порошка для инъекций</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2</w:t>
            </w:r>
            <w:r>
              <w:rPr>
                <w:rFonts w:ascii="Sylfaen" w:hAnsi="Sylfaen"/>
                <w:sz w:val="18"/>
                <w:szCs w:val="18"/>
              </w:rPr>
              <w:t>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33651110</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ампицилин</w:t>
            </w:r>
          </w:p>
        </w:tc>
        <w:tc>
          <w:tcPr>
            <w:tcW w:w="1925" w:type="dxa"/>
          </w:tcPr>
          <w:p w:rsidR="0075165B" w:rsidRPr="00780673" w:rsidRDefault="0075165B" w:rsidP="002A1F86">
            <w:pPr>
              <w:widowControl w:val="0"/>
              <w:jc w:val="center"/>
              <w:rPr>
                <w:rFonts w:ascii="GHEA Grapalat" w:hAnsi="GHEA Grapalat"/>
                <w:sz w:val="16"/>
                <w:szCs w:val="16"/>
              </w:rPr>
            </w:pPr>
          </w:p>
        </w:tc>
        <w:tc>
          <w:tcPr>
            <w:tcW w:w="1467" w:type="dxa"/>
            <w:vAlign w:val="center"/>
          </w:tcPr>
          <w:p w:rsidR="0075165B" w:rsidRPr="00780673" w:rsidRDefault="0075165B" w:rsidP="002A1F86">
            <w:pPr>
              <w:rPr>
                <w:rFonts w:ascii="Sylfaen" w:hAnsi="Sylfaen"/>
                <w:sz w:val="18"/>
                <w:szCs w:val="18"/>
              </w:rPr>
            </w:pPr>
            <w:r w:rsidRPr="00780673">
              <w:rPr>
                <w:rFonts w:ascii="Sylfaen" w:hAnsi="Sylfaen"/>
                <w:sz w:val="18"/>
                <w:szCs w:val="18"/>
              </w:rPr>
              <w:t xml:space="preserve">ampicillin 1000 </w:t>
            </w:r>
            <w:r w:rsidRPr="00780673">
              <w:rPr>
                <w:rFonts w:ascii="Sylfaen" w:hAnsi="Sylfaen"/>
                <w:sz w:val="18"/>
                <w:szCs w:val="18"/>
              </w:rPr>
              <w:lastRenderedPageBreak/>
              <w:t>мг раствора для инъекций порошка</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lastRenderedPageBreak/>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 xml:space="preserve">Провайдер аптечных </w:t>
            </w:r>
            <w:r w:rsidRPr="00313D34">
              <w:rPr>
                <w:sz w:val="16"/>
                <w:szCs w:val="16"/>
              </w:rPr>
              <w:lastRenderedPageBreak/>
              <w:t>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lastRenderedPageBreak/>
              <w:t>2</w:t>
            </w:r>
            <w:r>
              <w:rPr>
                <w:rFonts w:ascii="Sylfaen" w:hAnsi="Sylfaen"/>
                <w:sz w:val="18"/>
                <w:szCs w:val="18"/>
              </w:rPr>
              <w:t>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33651111</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Амоксициллин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Амоксициллин amoxicillin </w:t>
            </w:r>
            <w:r>
              <w:rPr>
                <w:rFonts w:ascii="GHEA Grapalat" w:hAnsi="GHEA Grapalat"/>
                <w:sz w:val="16"/>
                <w:szCs w:val="16"/>
              </w:rPr>
              <w:t>25</w:t>
            </w:r>
            <w:r w:rsidRPr="00E829E0">
              <w:rPr>
                <w:rFonts w:ascii="GHEA Grapalat" w:hAnsi="GHEA Grapalat"/>
                <w:sz w:val="16"/>
                <w:szCs w:val="16"/>
              </w:rPr>
              <w:t>0 мг в таблетках</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rPr>
            </w:pPr>
            <w:r w:rsidRPr="0057764A">
              <w:rPr>
                <w:rFonts w:ascii="Sylfaen" w:hAnsi="Sylfaen"/>
                <w:sz w:val="18"/>
                <w:szCs w:val="18"/>
              </w:rPr>
              <w:t>2</w:t>
            </w:r>
            <w:r>
              <w:rPr>
                <w:rFonts w:ascii="Sylfaen" w:hAnsi="Sylfaen"/>
                <w:sz w:val="18"/>
                <w:szCs w:val="18"/>
              </w:rPr>
              <w:t>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33651111</w:t>
            </w:r>
          </w:p>
        </w:tc>
        <w:tc>
          <w:tcPr>
            <w:tcW w:w="2641" w:type="dxa"/>
          </w:tcPr>
          <w:p w:rsidR="0075165B" w:rsidRDefault="0075165B" w:rsidP="002A1F86">
            <w:r w:rsidRPr="007B1BD2">
              <w:rPr>
                <w:rFonts w:ascii="GHEA Grapalat" w:hAnsi="GHEA Grapalat"/>
                <w:sz w:val="16"/>
                <w:szCs w:val="16"/>
              </w:rPr>
              <w:t>Амоксициллин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Амоксициллин amoxicillin 500 мг в таблетках</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667DC" w:rsidRDefault="0075165B" w:rsidP="002A1F86">
            <w:pPr>
              <w:jc w:val="center"/>
              <w:rPr>
                <w:rFonts w:ascii="Sylfaen" w:hAnsi="Sylfaen"/>
                <w:sz w:val="18"/>
                <w:szCs w:val="18"/>
                <w:lang w:val="en-US"/>
              </w:rPr>
            </w:pPr>
            <w:r w:rsidRPr="0057764A">
              <w:rPr>
                <w:rFonts w:ascii="Sylfaen" w:hAnsi="Sylfaen"/>
                <w:sz w:val="18"/>
                <w:szCs w:val="18"/>
              </w:rPr>
              <w:t>2</w:t>
            </w:r>
            <w:r>
              <w:rPr>
                <w:rFonts w:ascii="Sylfaen" w:hAnsi="Sylfaen"/>
                <w:sz w:val="18"/>
                <w:szCs w:val="18"/>
                <w:lang w:val="en-US"/>
              </w:rPr>
              <w:t>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33651111</w:t>
            </w:r>
          </w:p>
        </w:tc>
        <w:tc>
          <w:tcPr>
            <w:tcW w:w="2641" w:type="dxa"/>
          </w:tcPr>
          <w:p w:rsidR="0075165B" w:rsidRDefault="0075165B" w:rsidP="002A1F86">
            <w:r w:rsidRPr="007B1BD2">
              <w:rPr>
                <w:rFonts w:ascii="GHEA Grapalat" w:hAnsi="GHEA Grapalat"/>
                <w:sz w:val="16"/>
                <w:szCs w:val="16"/>
              </w:rPr>
              <w:t>Амоксициллин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780673">
              <w:rPr>
                <w:rFonts w:ascii="Sylfaen" w:hAnsi="Sylfaen"/>
                <w:sz w:val="18"/>
                <w:szCs w:val="18"/>
              </w:rPr>
              <w:t>Амоксициллин  125мг / 5мл 100мл Внутренняя дозировка порошка</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667DC" w:rsidRDefault="0075165B" w:rsidP="002A1F86">
            <w:pPr>
              <w:jc w:val="center"/>
              <w:rPr>
                <w:rFonts w:ascii="Sylfaen" w:hAnsi="Sylfaen"/>
                <w:sz w:val="18"/>
                <w:szCs w:val="18"/>
                <w:lang w:val="en-US"/>
              </w:rPr>
            </w:pPr>
            <w:r w:rsidRPr="0057764A">
              <w:rPr>
                <w:rFonts w:ascii="Sylfaen" w:hAnsi="Sylfaen"/>
                <w:sz w:val="18"/>
                <w:szCs w:val="18"/>
              </w:rPr>
              <w:t>2</w:t>
            </w:r>
            <w:r>
              <w:rPr>
                <w:rFonts w:ascii="Sylfaen" w:hAnsi="Sylfaen"/>
                <w:sz w:val="18"/>
                <w:szCs w:val="18"/>
                <w:lang w:val="en-US"/>
              </w:rPr>
              <w:t>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33651111</w:t>
            </w:r>
          </w:p>
        </w:tc>
        <w:tc>
          <w:tcPr>
            <w:tcW w:w="2641" w:type="dxa"/>
          </w:tcPr>
          <w:p w:rsidR="0075165B" w:rsidRDefault="0075165B" w:rsidP="002A1F86">
            <w:r w:rsidRPr="007B1BD2">
              <w:rPr>
                <w:rFonts w:ascii="GHEA Grapalat" w:hAnsi="GHEA Grapalat"/>
                <w:sz w:val="16"/>
                <w:szCs w:val="16"/>
              </w:rPr>
              <w:t>Амоксициллин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Pr>
                <w:rFonts w:ascii="Sylfaen" w:hAnsi="Sylfaen"/>
                <w:sz w:val="18"/>
                <w:szCs w:val="18"/>
              </w:rPr>
              <w:t>Амоксициллин амоксициллин 250</w:t>
            </w:r>
            <w:r w:rsidRPr="00780673">
              <w:rPr>
                <w:rFonts w:ascii="Sylfaen" w:hAnsi="Sylfaen"/>
                <w:sz w:val="18"/>
                <w:szCs w:val="18"/>
              </w:rPr>
              <w:t>мг / 5мл 100мл Внутренняя дозировка порошка</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667DC" w:rsidRDefault="0075165B" w:rsidP="002A1F86">
            <w:pPr>
              <w:jc w:val="center"/>
              <w:rPr>
                <w:rFonts w:ascii="Sylfaen" w:hAnsi="Sylfaen"/>
                <w:sz w:val="18"/>
                <w:szCs w:val="18"/>
                <w:lang w:val="en-US"/>
              </w:rPr>
            </w:pPr>
            <w:r w:rsidRPr="0057764A">
              <w:rPr>
                <w:rFonts w:ascii="Sylfaen" w:hAnsi="Sylfaen"/>
                <w:sz w:val="18"/>
                <w:szCs w:val="18"/>
              </w:rPr>
              <w:t>2</w:t>
            </w:r>
            <w:r>
              <w:rPr>
                <w:rFonts w:ascii="Sylfaen" w:hAnsi="Sylfaen"/>
                <w:sz w:val="18"/>
                <w:szCs w:val="18"/>
                <w:lang w:val="en-US"/>
              </w:rPr>
              <w:t>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33651112</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Амоксициллин, клавулановая кислота</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Амоксициллин, клавулановая кислота, </w:t>
            </w:r>
            <w:r w:rsidRPr="00E829E0">
              <w:rPr>
                <w:rFonts w:ascii="GHEA Grapalat" w:hAnsi="GHEA Grapalat"/>
                <w:color w:val="000000"/>
                <w:sz w:val="16"/>
                <w:szCs w:val="16"/>
              </w:rPr>
              <w:t>amoxicillin, clavulanic acid</w:t>
            </w:r>
            <w:r w:rsidRPr="00E829E0">
              <w:rPr>
                <w:rFonts w:ascii="GHEA Grapalat" w:hAnsi="GHEA Grapalat"/>
                <w:sz w:val="16"/>
                <w:szCs w:val="16"/>
              </w:rPr>
              <w:t xml:space="preserve"> </w:t>
            </w:r>
            <w:proofErr w:type="gramStart"/>
            <w:r w:rsidRPr="00E829E0">
              <w:rPr>
                <w:rFonts w:ascii="GHEA Grapalat" w:hAnsi="GHEA Grapalat"/>
                <w:sz w:val="16"/>
                <w:szCs w:val="16"/>
              </w:rPr>
              <w:lastRenderedPageBreak/>
              <w:t>таблетках</w:t>
            </w:r>
            <w:proofErr w:type="gramEnd"/>
            <w:r w:rsidRPr="00E829E0">
              <w:rPr>
                <w:rFonts w:ascii="GHEA Grapalat" w:hAnsi="GHEA Grapalat"/>
                <w:sz w:val="16"/>
                <w:szCs w:val="16"/>
              </w:rPr>
              <w:t xml:space="preserve"> 500 мг + </w:t>
            </w:r>
            <w:r w:rsidRPr="007A7845">
              <w:rPr>
                <w:rFonts w:ascii="GHEA Grapalat" w:hAnsi="GHEA Grapalat"/>
                <w:sz w:val="16"/>
                <w:szCs w:val="16"/>
              </w:rPr>
              <w:t>1</w:t>
            </w:r>
            <w:r>
              <w:rPr>
                <w:rFonts w:ascii="GHEA Grapalat" w:hAnsi="GHEA Grapalat"/>
                <w:sz w:val="16"/>
                <w:szCs w:val="16"/>
              </w:rPr>
              <w:t>2</w:t>
            </w:r>
            <w:r w:rsidRPr="007A7845">
              <w:rPr>
                <w:rFonts w:ascii="GHEA Grapalat" w:hAnsi="GHEA Grapalat"/>
                <w:sz w:val="16"/>
                <w:szCs w:val="16"/>
              </w:rPr>
              <w:t>5</w:t>
            </w:r>
            <w:r w:rsidRPr="00E829E0">
              <w:rPr>
                <w:rFonts w:ascii="GHEA Grapalat" w:hAnsi="GHEA Grapalat"/>
                <w:sz w:val="16"/>
                <w:szCs w:val="16"/>
              </w:rPr>
              <w:t xml:space="preserve">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lastRenderedPageBreak/>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 xml:space="preserve">Провайдер аптечных сетей в Армавирском марзе, </w:t>
            </w:r>
            <w:r w:rsidRPr="00313D34">
              <w:rPr>
                <w:sz w:val="16"/>
                <w:szCs w:val="16"/>
              </w:rPr>
              <w:lastRenderedPageBreak/>
              <w:t>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667DC" w:rsidRDefault="0075165B" w:rsidP="002A1F86">
            <w:pPr>
              <w:jc w:val="center"/>
              <w:rPr>
                <w:rFonts w:ascii="Sylfaen" w:hAnsi="Sylfaen"/>
                <w:sz w:val="18"/>
                <w:szCs w:val="18"/>
                <w:lang w:val="en-US"/>
              </w:rPr>
            </w:pPr>
            <w:r>
              <w:rPr>
                <w:rFonts w:ascii="Sylfaen" w:hAnsi="Sylfaen"/>
                <w:sz w:val="18"/>
                <w:szCs w:val="18"/>
                <w:lang w:val="en-US"/>
              </w:rPr>
              <w:lastRenderedPageBreak/>
              <w:t>29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33651112</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Амоксициллин, клавулановая кислота</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amoxicillin, clavulanic acid   </w:t>
            </w:r>
            <w:r w:rsidRPr="006C4A45">
              <w:rPr>
                <w:rFonts w:ascii="Sylfaen" w:hAnsi="Sylfaen"/>
                <w:sz w:val="18"/>
                <w:szCs w:val="18"/>
              </w:rPr>
              <w:t>125 мг / 5 мл + 31,25 мг / 5 мл 100 мл порошка для внутренних болезней</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667DC" w:rsidRDefault="0075165B" w:rsidP="002A1F86">
            <w:pPr>
              <w:jc w:val="center"/>
              <w:rPr>
                <w:rFonts w:ascii="Sylfaen" w:hAnsi="Sylfaen"/>
                <w:sz w:val="18"/>
                <w:szCs w:val="18"/>
                <w:lang w:val="en-US"/>
              </w:rPr>
            </w:pPr>
            <w:r w:rsidRPr="0057764A">
              <w:rPr>
                <w:rFonts w:ascii="Sylfaen" w:hAnsi="Sylfaen"/>
                <w:sz w:val="18"/>
                <w:szCs w:val="18"/>
              </w:rPr>
              <w:t>3</w:t>
            </w:r>
            <w:r>
              <w:rPr>
                <w:rFonts w:ascii="Sylfaen" w:hAnsi="Sylfaen"/>
                <w:sz w:val="18"/>
                <w:szCs w:val="18"/>
                <w:lang w:val="en-US"/>
              </w:rPr>
              <w:t>0</w:t>
            </w:r>
          </w:p>
        </w:tc>
        <w:tc>
          <w:tcPr>
            <w:tcW w:w="1633" w:type="dxa"/>
            <w:vAlign w:val="bottom"/>
          </w:tcPr>
          <w:p w:rsidR="0075165B" w:rsidRPr="00335926" w:rsidRDefault="0075165B" w:rsidP="002A1F86">
            <w:pPr>
              <w:jc w:val="right"/>
              <w:rPr>
                <w:rFonts w:ascii="Sylfaen" w:hAnsi="Sylfaen"/>
                <w:sz w:val="18"/>
                <w:szCs w:val="18"/>
              </w:rPr>
            </w:pPr>
            <w:r w:rsidRPr="00335926">
              <w:rPr>
                <w:rFonts w:ascii="Sylfaen" w:hAnsi="Sylfaen"/>
                <w:sz w:val="18"/>
                <w:szCs w:val="18"/>
              </w:rPr>
              <w:t>33651112</w:t>
            </w:r>
          </w:p>
        </w:tc>
        <w:tc>
          <w:tcPr>
            <w:tcW w:w="2641" w:type="dxa"/>
            <w:vAlign w:val="center"/>
          </w:tcPr>
          <w:p w:rsidR="0075165B" w:rsidRPr="00335926" w:rsidRDefault="0075165B" w:rsidP="002A1F86">
            <w:pPr>
              <w:rPr>
                <w:rFonts w:ascii="Sylfaen" w:hAnsi="Sylfaen"/>
                <w:sz w:val="18"/>
                <w:szCs w:val="18"/>
              </w:rPr>
            </w:pPr>
            <w:r w:rsidRPr="00335926">
              <w:rPr>
                <w:rFonts w:ascii="GHEA Grapalat" w:hAnsi="GHEA Grapalat"/>
                <w:sz w:val="16"/>
                <w:szCs w:val="16"/>
              </w:rPr>
              <w:t>Амоксициллин, клавулановая кислота</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amoxicillin, clavulanic acid    </w:t>
            </w:r>
            <w:r w:rsidRPr="006C4A45">
              <w:rPr>
                <w:rFonts w:ascii="Sylfaen" w:hAnsi="Sylfaen"/>
                <w:sz w:val="18"/>
                <w:szCs w:val="18"/>
              </w:rPr>
              <w:t>250 мг / 5 мл + 62,5 мг / 5 мл 100 мл инъекционного порошка</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sidRPr="0057764A">
              <w:rPr>
                <w:rFonts w:ascii="Sylfaen" w:hAnsi="Sylfaen"/>
                <w:sz w:val="18"/>
                <w:szCs w:val="18"/>
              </w:rPr>
              <w:t>3</w:t>
            </w:r>
            <w:r>
              <w:rPr>
                <w:rFonts w:ascii="Sylfaen" w:hAnsi="Sylfaen"/>
                <w:sz w:val="18"/>
                <w:szCs w:val="18"/>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33621420</w:t>
            </w:r>
          </w:p>
        </w:tc>
        <w:tc>
          <w:tcPr>
            <w:tcW w:w="2641" w:type="dxa"/>
          </w:tcPr>
          <w:p w:rsidR="0075165B" w:rsidRDefault="0075165B" w:rsidP="002A1F86">
            <w:r w:rsidRPr="00F70671">
              <w:rPr>
                <w:rFonts w:ascii="GHEA Grapalat" w:hAnsi="GHEA Grapalat"/>
                <w:sz w:val="16"/>
                <w:szCs w:val="16"/>
              </w:rPr>
              <w:t xml:space="preserve">Аторвастатин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Аторвастатин таблетка </w:t>
            </w:r>
            <w:r w:rsidRPr="00E829E0">
              <w:rPr>
                <w:rFonts w:ascii="GHEA Grapalat" w:hAnsi="GHEA Grapalat"/>
                <w:color w:val="000000"/>
                <w:sz w:val="16"/>
                <w:szCs w:val="16"/>
              </w:rPr>
              <w:t xml:space="preserve">atorvastatin  </w:t>
            </w:r>
            <w:r>
              <w:rPr>
                <w:rFonts w:ascii="GHEA Grapalat" w:hAnsi="GHEA Grapalat"/>
                <w:color w:val="000000"/>
                <w:sz w:val="16"/>
                <w:szCs w:val="16"/>
              </w:rPr>
              <w:t>2</w:t>
            </w:r>
            <w:r w:rsidRPr="00E829E0">
              <w:rPr>
                <w:rFonts w:ascii="GHEA Grapalat" w:hAnsi="GHEA Grapalat"/>
                <w:sz w:val="16"/>
                <w:szCs w:val="16"/>
              </w:rPr>
              <w:t>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sidRPr="0057764A">
              <w:rPr>
                <w:rFonts w:ascii="Sylfaen" w:hAnsi="Sylfaen"/>
                <w:sz w:val="18"/>
                <w:szCs w:val="18"/>
              </w:rPr>
              <w:t>3</w:t>
            </w:r>
            <w:r>
              <w:rPr>
                <w:rFonts w:ascii="Sylfaen" w:hAnsi="Sylfaen"/>
                <w:sz w:val="18"/>
                <w:szCs w:val="18"/>
                <w:lang w:val="en-US"/>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33621420</w:t>
            </w:r>
          </w:p>
        </w:tc>
        <w:tc>
          <w:tcPr>
            <w:tcW w:w="2641" w:type="dxa"/>
          </w:tcPr>
          <w:p w:rsidR="0075165B" w:rsidRDefault="0075165B" w:rsidP="002A1F86">
            <w:r w:rsidRPr="00F70671">
              <w:rPr>
                <w:rFonts w:ascii="GHEA Grapalat" w:hAnsi="GHEA Grapalat"/>
                <w:sz w:val="16"/>
                <w:szCs w:val="16"/>
              </w:rPr>
              <w:t xml:space="preserve">Аторвастатин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Аторвастатин таблетка </w:t>
            </w:r>
            <w:r w:rsidRPr="00E829E0">
              <w:rPr>
                <w:rFonts w:ascii="GHEA Grapalat" w:hAnsi="GHEA Grapalat"/>
                <w:color w:val="000000"/>
                <w:sz w:val="16"/>
                <w:szCs w:val="16"/>
              </w:rPr>
              <w:t xml:space="preserve">atorvastatin  </w:t>
            </w:r>
            <w:r w:rsidRPr="00E829E0">
              <w:rPr>
                <w:rFonts w:ascii="GHEA Grapalat" w:hAnsi="GHEA Grapalat"/>
                <w:sz w:val="16"/>
                <w:szCs w:val="16"/>
              </w:rPr>
              <w:t>40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sidRPr="0057764A">
              <w:rPr>
                <w:rFonts w:ascii="Sylfaen" w:hAnsi="Sylfaen"/>
                <w:sz w:val="18"/>
                <w:szCs w:val="18"/>
              </w:rPr>
              <w:t>3</w:t>
            </w:r>
            <w:r>
              <w:rPr>
                <w:rFonts w:ascii="Sylfaen" w:hAnsi="Sylfaen"/>
                <w:sz w:val="18"/>
                <w:szCs w:val="18"/>
                <w:lang w:val="en-US"/>
              </w:rPr>
              <w:t>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33661142</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амитриптилин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Amitriptiline,25</w:t>
            </w:r>
            <w:r>
              <w:rPr>
                <w:rFonts w:ascii="Sylfaen" w:hAnsi="Sylfaen"/>
                <w:sz w:val="18"/>
                <w:szCs w:val="18"/>
              </w:rPr>
              <w:t>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Исаакян </w:t>
            </w:r>
            <w:r w:rsidRPr="00313D34">
              <w:rPr>
                <w:sz w:val="16"/>
                <w:szCs w:val="16"/>
              </w:rPr>
              <w:lastRenderedPageBreak/>
              <w:t>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sidRPr="0057764A">
              <w:rPr>
                <w:rFonts w:ascii="Sylfaen" w:hAnsi="Sylfaen"/>
                <w:sz w:val="18"/>
                <w:szCs w:val="18"/>
              </w:rPr>
              <w:lastRenderedPageBreak/>
              <w:t>3</w:t>
            </w:r>
            <w:r>
              <w:rPr>
                <w:rFonts w:ascii="Sylfaen" w:hAnsi="Sylfaen"/>
                <w:sz w:val="18"/>
                <w:szCs w:val="18"/>
                <w:lang w:val="en-US"/>
              </w:rPr>
              <w:t>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33661151</w:t>
            </w:r>
          </w:p>
        </w:tc>
        <w:tc>
          <w:tcPr>
            <w:tcW w:w="2641" w:type="dxa"/>
            <w:vAlign w:val="center"/>
          </w:tcPr>
          <w:p w:rsidR="0075165B" w:rsidRPr="0057764A" w:rsidRDefault="0075165B" w:rsidP="002A1F86">
            <w:pPr>
              <w:rPr>
                <w:rFonts w:ascii="Sylfaen" w:hAnsi="Sylfaen"/>
                <w:sz w:val="18"/>
                <w:szCs w:val="18"/>
              </w:rPr>
            </w:pPr>
            <w:r w:rsidRPr="006C4A45">
              <w:rPr>
                <w:rFonts w:ascii="Sylfaen" w:hAnsi="Sylfaen"/>
                <w:sz w:val="18"/>
                <w:szCs w:val="18"/>
              </w:rPr>
              <w:t>Ацикловир</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6C4A45">
              <w:rPr>
                <w:rFonts w:ascii="Sylfaen" w:hAnsi="Sylfaen"/>
                <w:sz w:val="18"/>
                <w:szCs w:val="18"/>
              </w:rPr>
              <w:t xml:space="preserve">Ацикловир </w:t>
            </w:r>
            <w:r w:rsidRPr="0057764A">
              <w:rPr>
                <w:rFonts w:ascii="Sylfaen" w:hAnsi="Sylfaen"/>
                <w:sz w:val="18"/>
                <w:szCs w:val="18"/>
              </w:rPr>
              <w:t xml:space="preserve">aciclovir </w:t>
            </w:r>
            <w:r w:rsidRPr="006C4A45">
              <w:rPr>
                <w:rFonts w:ascii="Sylfaen" w:hAnsi="Sylfaen"/>
                <w:sz w:val="18"/>
                <w:szCs w:val="18"/>
              </w:rPr>
              <w:t>глазн</w:t>
            </w:r>
            <w:r>
              <w:rPr>
                <w:rFonts w:ascii="Sylfaen" w:hAnsi="Sylfaen"/>
                <w:sz w:val="18"/>
                <w:szCs w:val="18"/>
              </w:rPr>
              <w:t>ая</w:t>
            </w:r>
            <w:r w:rsidRPr="006C4A45">
              <w:rPr>
                <w:rFonts w:ascii="Sylfaen" w:hAnsi="Sylfaen"/>
                <w:sz w:val="18"/>
                <w:szCs w:val="18"/>
              </w:rPr>
              <w:t xml:space="preserve"> </w:t>
            </w:r>
            <w:r w:rsidRPr="00D97526">
              <w:rPr>
                <w:rFonts w:ascii="Sylfaen" w:hAnsi="Sylfaen"/>
                <w:sz w:val="18"/>
                <w:szCs w:val="18"/>
              </w:rPr>
              <w:t>мазь</w:t>
            </w:r>
            <w:r w:rsidRPr="006C4A45">
              <w:rPr>
                <w:rFonts w:ascii="Sylfaen" w:hAnsi="Sylfaen"/>
                <w:sz w:val="18"/>
                <w:szCs w:val="18"/>
              </w:rPr>
              <w:t xml:space="preserve"> 30 мг / г 5 г</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sidRPr="0057764A">
              <w:rPr>
                <w:rFonts w:ascii="Sylfaen" w:hAnsi="Sylfaen"/>
                <w:sz w:val="18"/>
                <w:szCs w:val="18"/>
              </w:rPr>
              <w:t>3</w:t>
            </w:r>
            <w:r>
              <w:rPr>
                <w:rFonts w:ascii="Sylfaen" w:hAnsi="Sylfaen"/>
                <w:sz w:val="18"/>
                <w:szCs w:val="18"/>
                <w:lang w:val="en-US"/>
              </w:rPr>
              <w:t>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33661151</w:t>
            </w:r>
          </w:p>
        </w:tc>
        <w:tc>
          <w:tcPr>
            <w:tcW w:w="2641" w:type="dxa"/>
          </w:tcPr>
          <w:p w:rsidR="0075165B" w:rsidRDefault="0075165B" w:rsidP="002A1F86">
            <w:r w:rsidRPr="00B73F74">
              <w:t>Ацикловир</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6C4A45">
              <w:rPr>
                <w:rFonts w:ascii="Sylfaen" w:hAnsi="Sylfaen"/>
                <w:sz w:val="18"/>
                <w:szCs w:val="18"/>
              </w:rPr>
              <w:t xml:space="preserve">Ацикловир </w:t>
            </w:r>
            <w:r>
              <w:rPr>
                <w:rFonts w:ascii="Sylfaen" w:hAnsi="Sylfaen"/>
                <w:sz w:val="18"/>
                <w:szCs w:val="18"/>
              </w:rPr>
              <w:t xml:space="preserve">acyclovir </w:t>
            </w:r>
            <w:r w:rsidRPr="0057764A">
              <w:rPr>
                <w:rFonts w:ascii="Sylfaen" w:hAnsi="Sylfaen"/>
                <w:sz w:val="18"/>
                <w:szCs w:val="18"/>
              </w:rPr>
              <w:t xml:space="preserve">200մգ  </w:t>
            </w:r>
          </w:p>
        </w:tc>
        <w:tc>
          <w:tcPr>
            <w:tcW w:w="1085" w:type="dxa"/>
            <w:vAlign w:val="center"/>
          </w:tcPr>
          <w:p w:rsidR="0075165B" w:rsidRPr="0057764A" w:rsidRDefault="0075165B" w:rsidP="002A1F86">
            <w:pPr>
              <w:jc w:val="center"/>
              <w:rPr>
                <w:rFonts w:ascii="Sylfaen" w:hAnsi="Sylfaen"/>
                <w:sz w:val="18"/>
                <w:szCs w:val="18"/>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Pr>
                <w:rFonts w:ascii="Sylfaen" w:hAnsi="Sylfaen"/>
                <w:sz w:val="18"/>
                <w:szCs w:val="18"/>
                <w:lang w:val="en-US"/>
              </w:rPr>
              <w:t>36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33661151</w:t>
            </w:r>
          </w:p>
        </w:tc>
        <w:tc>
          <w:tcPr>
            <w:tcW w:w="2641" w:type="dxa"/>
          </w:tcPr>
          <w:p w:rsidR="0075165B" w:rsidRDefault="0075165B" w:rsidP="002A1F86">
            <w:r w:rsidRPr="00B73F74">
              <w:t>Ацикловир</w:t>
            </w:r>
          </w:p>
        </w:tc>
        <w:tc>
          <w:tcPr>
            <w:tcW w:w="1925" w:type="dxa"/>
          </w:tcPr>
          <w:p w:rsidR="0075165B" w:rsidRPr="006C4A45" w:rsidRDefault="0075165B" w:rsidP="002A1F86">
            <w:pPr>
              <w:widowControl w:val="0"/>
              <w:jc w:val="center"/>
              <w:rPr>
                <w:rFonts w:ascii="GHEA Grapalat" w:hAnsi="GHEA Grapalat"/>
                <w:sz w:val="16"/>
                <w:szCs w:val="16"/>
              </w:rPr>
            </w:pPr>
          </w:p>
        </w:tc>
        <w:tc>
          <w:tcPr>
            <w:tcW w:w="1467" w:type="dxa"/>
            <w:vAlign w:val="center"/>
          </w:tcPr>
          <w:p w:rsidR="0075165B" w:rsidRPr="00D97526" w:rsidRDefault="0075165B" w:rsidP="002A1F86">
            <w:pPr>
              <w:rPr>
                <w:rFonts w:ascii="Sylfaen" w:hAnsi="Sylfaen"/>
                <w:sz w:val="18"/>
                <w:szCs w:val="18"/>
              </w:rPr>
            </w:pPr>
            <w:r w:rsidRPr="00D97526">
              <w:rPr>
                <w:rFonts w:ascii="Sylfaen" w:hAnsi="Sylfaen"/>
                <w:sz w:val="18"/>
                <w:szCs w:val="18"/>
              </w:rPr>
              <w:t>Ацикловир aciclovir 400 мг / г  мазь</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Pr>
                <w:rFonts w:ascii="Sylfaen" w:hAnsi="Sylfaen"/>
                <w:sz w:val="18"/>
                <w:szCs w:val="18"/>
                <w:lang w:val="en-US"/>
              </w:rPr>
              <w:t>37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33691127</w:t>
            </w:r>
          </w:p>
        </w:tc>
        <w:tc>
          <w:tcPr>
            <w:tcW w:w="2641" w:type="dxa"/>
            <w:vAlign w:val="center"/>
          </w:tcPr>
          <w:p w:rsidR="0075165B" w:rsidRPr="0057764A" w:rsidRDefault="0075165B" w:rsidP="002A1F86">
            <w:pPr>
              <w:rPr>
                <w:rFonts w:ascii="Sylfaen" w:hAnsi="Sylfaen"/>
                <w:sz w:val="18"/>
                <w:szCs w:val="18"/>
              </w:rPr>
            </w:pPr>
            <w:r w:rsidRPr="006C4A45">
              <w:rPr>
                <w:rFonts w:ascii="Sylfaen" w:hAnsi="Sylfaen"/>
                <w:sz w:val="18"/>
                <w:szCs w:val="18"/>
              </w:rPr>
              <w:t>Бензилбензоат</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6C4A45">
              <w:rPr>
                <w:rFonts w:ascii="Sylfaen" w:hAnsi="Sylfaen"/>
                <w:sz w:val="18"/>
                <w:szCs w:val="18"/>
              </w:rPr>
              <w:t xml:space="preserve">Бензилбензоат </w:t>
            </w:r>
            <w:r w:rsidRPr="0057764A">
              <w:rPr>
                <w:rFonts w:ascii="Sylfaen" w:hAnsi="Sylfaen"/>
                <w:sz w:val="18"/>
                <w:szCs w:val="18"/>
              </w:rPr>
              <w:t xml:space="preserve">Benzyl Benzoate </w:t>
            </w:r>
            <w:r w:rsidRPr="006C4A45">
              <w:rPr>
                <w:rFonts w:ascii="Sylfaen" w:hAnsi="Sylfaen"/>
                <w:sz w:val="18"/>
                <w:szCs w:val="18"/>
              </w:rPr>
              <w:t>200 мг / мл, эмульсия (эмульсия) 100 мл</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Pr>
                <w:rFonts w:ascii="Sylfaen" w:hAnsi="Sylfaen"/>
                <w:sz w:val="18"/>
                <w:szCs w:val="18"/>
                <w:lang w:val="en-US"/>
              </w:rPr>
              <w:t>38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33631210</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Бетаметазон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B60C9">
              <w:rPr>
                <w:rFonts w:ascii="Sylfaen" w:hAnsi="Sylfaen"/>
                <w:sz w:val="18"/>
                <w:szCs w:val="18"/>
              </w:rPr>
              <w:t>Бетаметазон инфузия бетаметазона 1 мг / г 15 г</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Pr>
                <w:rFonts w:ascii="Sylfaen" w:hAnsi="Sylfaen"/>
                <w:sz w:val="18"/>
                <w:szCs w:val="18"/>
                <w:lang w:val="en-US"/>
              </w:rPr>
              <w:t>39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33621720</w:t>
            </w:r>
          </w:p>
        </w:tc>
        <w:tc>
          <w:tcPr>
            <w:tcW w:w="2641" w:type="dxa"/>
          </w:tcPr>
          <w:p w:rsidR="0075165B" w:rsidRDefault="0075165B" w:rsidP="002A1F86">
            <w:r w:rsidRPr="008153C1">
              <w:rPr>
                <w:rFonts w:ascii="GHEA Grapalat" w:hAnsi="GHEA Grapalat"/>
                <w:sz w:val="16"/>
                <w:szCs w:val="16"/>
              </w:rPr>
              <w:t>Бисопролол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Pr>
                <w:rFonts w:ascii="GHEA Grapalat" w:hAnsi="GHEA Grapalat"/>
                <w:sz w:val="16"/>
                <w:szCs w:val="16"/>
              </w:rPr>
              <w:t>Бисопролол 5</w:t>
            </w:r>
            <w:r w:rsidRPr="00E829E0">
              <w:rPr>
                <w:rFonts w:ascii="GHEA Grapalat" w:hAnsi="GHEA Grapalat"/>
                <w:sz w:val="16"/>
                <w:szCs w:val="16"/>
              </w:rPr>
              <w:t xml:space="preserve"> мг </w:t>
            </w:r>
            <w:r w:rsidRPr="00E829E0">
              <w:rPr>
                <w:rFonts w:ascii="GHEA Grapalat" w:hAnsi="GHEA Grapalat"/>
                <w:sz w:val="16"/>
                <w:szCs w:val="16"/>
              </w:rPr>
              <w:lastRenderedPageBreak/>
              <w:t xml:space="preserve">таблетка </w:t>
            </w:r>
            <w:r w:rsidRPr="00E829E0">
              <w:rPr>
                <w:rFonts w:ascii="GHEA Grapalat" w:hAnsi="GHEA Grapalat" w:cs="Calibri"/>
                <w:color w:val="000000"/>
                <w:sz w:val="16"/>
                <w:szCs w:val="16"/>
              </w:rPr>
              <w:t>bisoprolol</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lastRenderedPageBreak/>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8000</w:t>
            </w:r>
          </w:p>
        </w:tc>
        <w:tc>
          <w:tcPr>
            <w:tcW w:w="1022" w:type="dxa"/>
          </w:tcPr>
          <w:p w:rsidR="0075165B" w:rsidRDefault="0075165B" w:rsidP="002A1F86">
            <w:r w:rsidRPr="00313D34">
              <w:rPr>
                <w:sz w:val="16"/>
                <w:szCs w:val="16"/>
              </w:rPr>
              <w:t xml:space="preserve">Провайдер </w:t>
            </w:r>
            <w:r w:rsidRPr="00313D34">
              <w:rPr>
                <w:sz w:val="16"/>
                <w:szCs w:val="16"/>
              </w:rPr>
              <w:lastRenderedPageBreak/>
              <w:t>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0527B7" w:rsidRDefault="0075165B" w:rsidP="002A1F86">
            <w:pPr>
              <w:jc w:val="center"/>
              <w:rPr>
                <w:rFonts w:ascii="Sylfaen" w:hAnsi="Sylfaen"/>
                <w:sz w:val="18"/>
                <w:szCs w:val="18"/>
                <w:lang w:val="en-US"/>
              </w:rPr>
            </w:pPr>
            <w:r w:rsidRPr="0057764A">
              <w:rPr>
                <w:rFonts w:ascii="Sylfaen" w:hAnsi="Sylfaen"/>
                <w:sz w:val="18"/>
                <w:szCs w:val="18"/>
              </w:rPr>
              <w:lastRenderedPageBreak/>
              <w:t>4</w:t>
            </w:r>
            <w:r>
              <w:rPr>
                <w:rFonts w:ascii="Sylfaen" w:hAnsi="Sylfaen"/>
                <w:sz w:val="18"/>
                <w:szCs w:val="18"/>
                <w:lang w:val="en-US"/>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33621720</w:t>
            </w:r>
          </w:p>
        </w:tc>
        <w:tc>
          <w:tcPr>
            <w:tcW w:w="2641" w:type="dxa"/>
          </w:tcPr>
          <w:p w:rsidR="0075165B" w:rsidRDefault="0075165B" w:rsidP="002A1F86">
            <w:r w:rsidRPr="008153C1">
              <w:rPr>
                <w:rFonts w:ascii="GHEA Grapalat" w:hAnsi="GHEA Grapalat"/>
                <w:sz w:val="16"/>
                <w:szCs w:val="16"/>
              </w:rPr>
              <w:t>Бисопролол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Бисопролол 10 мг таблетка </w:t>
            </w:r>
            <w:r w:rsidRPr="00E829E0">
              <w:rPr>
                <w:rFonts w:ascii="GHEA Grapalat" w:hAnsi="GHEA Grapalat" w:cs="Calibri"/>
                <w:color w:val="000000"/>
                <w:sz w:val="16"/>
                <w:szCs w:val="16"/>
              </w:rPr>
              <w:t>bisoprolol</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sidRPr="0057764A">
              <w:rPr>
                <w:rFonts w:ascii="Sylfaen" w:hAnsi="Sylfaen"/>
                <w:sz w:val="18"/>
                <w:szCs w:val="18"/>
              </w:rPr>
              <w:t>4</w:t>
            </w:r>
            <w:r>
              <w:rPr>
                <w:rFonts w:ascii="Sylfaen" w:hAnsi="Sylfaen"/>
                <w:sz w:val="18"/>
                <w:szCs w:val="18"/>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33691189</w:t>
            </w:r>
          </w:p>
        </w:tc>
        <w:tc>
          <w:tcPr>
            <w:tcW w:w="2641" w:type="dxa"/>
          </w:tcPr>
          <w:p w:rsidR="0075165B" w:rsidRDefault="0075165B" w:rsidP="002A1F86">
            <w:r w:rsidRPr="008732F3">
              <w:rPr>
                <w:rFonts w:ascii="GHEA Grapalat" w:hAnsi="GHEA Grapalat"/>
                <w:color w:val="000000"/>
                <w:sz w:val="18"/>
                <w:szCs w:val="18"/>
              </w:rPr>
              <w:t>Бетагистин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Betahistine  16</w:t>
            </w:r>
            <w:r>
              <w:rPr>
                <w:rFonts w:ascii="Sylfaen" w:hAnsi="Sylfaen"/>
                <w:sz w:val="18"/>
                <w:szCs w:val="18"/>
              </w:rPr>
              <w:t>мг</w:t>
            </w:r>
          </w:p>
        </w:tc>
        <w:tc>
          <w:tcPr>
            <w:tcW w:w="1085" w:type="dxa"/>
          </w:tcPr>
          <w:p w:rsidR="0075165B" w:rsidRDefault="0075165B" w:rsidP="002A1F86">
            <w:r w:rsidRPr="00A6643F">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sidRPr="0057764A">
              <w:rPr>
                <w:rFonts w:ascii="Sylfaen" w:hAnsi="Sylfaen"/>
                <w:sz w:val="18"/>
                <w:szCs w:val="18"/>
              </w:rPr>
              <w:t>4</w:t>
            </w:r>
            <w:r>
              <w:rPr>
                <w:rFonts w:ascii="Sylfaen" w:hAnsi="Sylfaen"/>
                <w:sz w:val="18"/>
                <w:szCs w:val="18"/>
                <w:lang w:val="en-US"/>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33651127</w:t>
            </w:r>
          </w:p>
        </w:tc>
        <w:tc>
          <w:tcPr>
            <w:tcW w:w="2641" w:type="dxa"/>
            <w:vAlign w:val="center"/>
          </w:tcPr>
          <w:p w:rsidR="0075165B" w:rsidRPr="0057764A" w:rsidRDefault="0075165B" w:rsidP="002A1F86">
            <w:pPr>
              <w:rPr>
                <w:rFonts w:ascii="Sylfaen" w:hAnsi="Sylfaen"/>
                <w:sz w:val="18"/>
                <w:szCs w:val="18"/>
              </w:rPr>
            </w:pPr>
            <w:r w:rsidRPr="00A16C47">
              <w:rPr>
                <w:rFonts w:ascii="Sylfaen" w:hAnsi="Sylfaen"/>
                <w:sz w:val="18"/>
                <w:szCs w:val="18"/>
              </w:rPr>
              <w:t xml:space="preserve">Доксициклин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16C47">
              <w:rPr>
                <w:rFonts w:ascii="Sylfaen" w:hAnsi="Sylfaen"/>
                <w:sz w:val="18"/>
                <w:szCs w:val="18"/>
              </w:rPr>
              <w:t>Доксици</w:t>
            </w:r>
            <w:r>
              <w:rPr>
                <w:rFonts w:ascii="Sylfaen" w:hAnsi="Sylfaen"/>
                <w:sz w:val="18"/>
                <w:szCs w:val="18"/>
              </w:rPr>
              <w:t xml:space="preserve">клин 100 мг таблетка </w:t>
            </w:r>
          </w:p>
        </w:tc>
        <w:tc>
          <w:tcPr>
            <w:tcW w:w="1085" w:type="dxa"/>
          </w:tcPr>
          <w:p w:rsidR="0075165B" w:rsidRDefault="0075165B" w:rsidP="002A1F86">
            <w:r w:rsidRPr="00A6643F">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Pr>
                <w:rFonts w:ascii="Sylfaen" w:hAnsi="Sylfaen"/>
                <w:sz w:val="18"/>
                <w:szCs w:val="18"/>
                <w:lang w:val="en-US"/>
              </w:rPr>
              <w:t>43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33661153</w:t>
            </w:r>
          </w:p>
        </w:tc>
        <w:tc>
          <w:tcPr>
            <w:tcW w:w="2641" w:type="dxa"/>
          </w:tcPr>
          <w:p w:rsidR="0075165B" w:rsidRDefault="0075165B" w:rsidP="002A1F86">
            <w:r w:rsidRPr="00987BD7">
              <w:rPr>
                <w:rFonts w:ascii="GHEA Grapalat" w:hAnsi="GHEA Grapalat"/>
                <w:sz w:val="16"/>
                <w:szCs w:val="16"/>
              </w:rPr>
              <w:t>Дексаметазон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Дексаметазон ацетат dexamethasone Глазные капли</w:t>
            </w:r>
          </w:p>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1 мг / мл</w:t>
            </w:r>
            <w:r>
              <w:rPr>
                <w:rFonts w:ascii="GHEA Grapalat" w:hAnsi="GHEA Grapalat"/>
                <w:sz w:val="16"/>
                <w:szCs w:val="16"/>
              </w:rPr>
              <w:t xml:space="preserve"> ,10мл</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ампул</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Pr>
                <w:rFonts w:ascii="Sylfaen" w:hAnsi="Sylfaen"/>
                <w:sz w:val="18"/>
                <w:szCs w:val="18"/>
                <w:lang w:val="en-US"/>
              </w:rPr>
              <w:t>44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33661153</w:t>
            </w:r>
          </w:p>
        </w:tc>
        <w:tc>
          <w:tcPr>
            <w:tcW w:w="2641" w:type="dxa"/>
          </w:tcPr>
          <w:p w:rsidR="0075165B" w:rsidRDefault="0075165B" w:rsidP="002A1F86">
            <w:r w:rsidRPr="00987BD7">
              <w:rPr>
                <w:rFonts w:ascii="GHEA Grapalat" w:hAnsi="GHEA Grapalat"/>
                <w:sz w:val="16"/>
                <w:szCs w:val="16"/>
              </w:rPr>
              <w:t>Дексаметазон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Дексаметазон раствор для инъекций dexamethasone 4 </w:t>
            </w:r>
            <w:r w:rsidRPr="00E829E0">
              <w:rPr>
                <w:rFonts w:ascii="GHEA Grapalat" w:hAnsi="GHEA Grapalat"/>
                <w:sz w:val="16"/>
                <w:szCs w:val="16"/>
              </w:rPr>
              <w:lastRenderedPageBreak/>
              <w:t>мг / мл, 1 мл</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lastRenderedPageBreak/>
              <w:t>ампул</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w:t>
            </w:r>
            <w:r w:rsidRPr="00313D34">
              <w:rPr>
                <w:sz w:val="16"/>
                <w:szCs w:val="16"/>
              </w:rPr>
              <w:lastRenderedPageBreak/>
              <w:t>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Pr>
                <w:rFonts w:ascii="Sylfaen" w:hAnsi="Sylfaen"/>
                <w:sz w:val="18"/>
                <w:szCs w:val="18"/>
                <w:lang w:val="en-US"/>
              </w:rPr>
              <w:lastRenderedPageBreak/>
              <w:t>45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33661136</w:t>
            </w:r>
          </w:p>
        </w:tc>
        <w:tc>
          <w:tcPr>
            <w:tcW w:w="2641" w:type="dxa"/>
            <w:vAlign w:val="center"/>
          </w:tcPr>
          <w:p w:rsidR="0075165B" w:rsidRPr="00415AFC" w:rsidRDefault="0075165B" w:rsidP="002A1F86">
            <w:pPr>
              <w:rPr>
                <w:rFonts w:ascii="Sylfaen" w:hAnsi="Sylfaen"/>
                <w:sz w:val="18"/>
                <w:szCs w:val="18"/>
                <w:highlight w:val="cyan"/>
              </w:rPr>
            </w:pPr>
            <w:r>
              <w:rPr>
                <w:rFonts w:ascii="Sylfaen" w:hAnsi="Sylfaen"/>
                <w:sz w:val="18"/>
                <w:szCs w:val="18"/>
                <w:highlight w:val="cyan"/>
              </w:rPr>
              <w:t>диазепам</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diazepam 5</w:t>
            </w:r>
            <w:r>
              <w:rPr>
                <w:rFonts w:ascii="Sylfaen" w:hAnsi="Sylfaen"/>
                <w:sz w:val="18"/>
                <w:szCs w:val="18"/>
              </w:rPr>
              <w:t>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1800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Pr>
                <w:rFonts w:ascii="Sylfaen" w:hAnsi="Sylfaen"/>
                <w:sz w:val="18"/>
                <w:szCs w:val="18"/>
                <w:lang w:val="en-US"/>
              </w:rPr>
              <w:t>46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33661136</w:t>
            </w:r>
          </w:p>
        </w:tc>
        <w:tc>
          <w:tcPr>
            <w:tcW w:w="2641" w:type="dxa"/>
          </w:tcPr>
          <w:p w:rsidR="0075165B" w:rsidRDefault="0075165B" w:rsidP="002A1F86">
            <w:r w:rsidRPr="003928B4">
              <w:rPr>
                <w:rFonts w:ascii="Sylfaen" w:hAnsi="Sylfaen"/>
                <w:sz w:val="18"/>
                <w:szCs w:val="18"/>
                <w:highlight w:val="cyan"/>
              </w:rPr>
              <w:t>диазепам</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diazepam 10</w:t>
            </w:r>
            <w:r>
              <w:rPr>
                <w:rFonts w:ascii="Sylfaen" w:hAnsi="Sylfaen"/>
                <w:sz w:val="18"/>
                <w:szCs w:val="18"/>
              </w:rPr>
              <w:t>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Pr>
                <w:rFonts w:ascii="Sylfaen" w:hAnsi="Sylfaen"/>
                <w:sz w:val="18"/>
                <w:szCs w:val="18"/>
                <w:lang w:val="en-US"/>
              </w:rPr>
              <w:t>47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33661136</w:t>
            </w:r>
          </w:p>
        </w:tc>
        <w:tc>
          <w:tcPr>
            <w:tcW w:w="2641" w:type="dxa"/>
          </w:tcPr>
          <w:p w:rsidR="0075165B" w:rsidRDefault="0075165B" w:rsidP="002A1F86">
            <w:r w:rsidRPr="003928B4">
              <w:rPr>
                <w:rFonts w:ascii="Sylfaen" w:hAnsi="Sylfaen"/>
                <w:sz w:val="18"/>
                <w:szCs w:val="18"/>
                <w:highlight w:val="cyan"/>
              </w:rPr>
              <w:t>диазепам</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diazepam </w:t>
            </w:r>
            <w:r w:rsidRPr="00A16C47">
              <w:rPr>
                <w:rFonts w:ascii="Sylfaen" w:hAnsi="Sylfaen"/>
                <w:sz w:val="18"/>
                <w:szCs w:val="18"/>
              </w:rPr>
              <w:t>Раствор для инъекций 5 мг / мл, 2 мл</w:t>
            </w:r>
          </w:p>
        </w:tc>
        <w:tc>
          <w:tcPr>
            <w:tcW w:w="1085" w:type="dxa"/>
            <w:vAlign w:val="bottom"/>
          </w:tcPr>
          <w:p w:rsidR="0075165B" w:rsidRDefault="0075165B" w:rsidP="002A1F86">
            <w:pPr>
              <w:rPr>
                <w:rFonts w:ascii="GHEA Grapalat" w:hAnsi="GHEA Grapalat"/>
                <w:color w:val="000000"/>
                <w:sz w:val="18"/>
                <w:szCs w:val="18"/>
              </w:rPr>
            </w:pPr>
            <w:r>
              <w:rPr>
                <w:rFonts w:ascii="GHEA Grapalat" w:hAnsi="GHEA Grapalat"/>
                <w:color w:val="000000"/>
                <w:sz w:val="18"/>
                <w:szCs w:val="18"/>
              </w:rPr>
              <w:t>амп.</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FE5DEE" w:rsidRDefault="0075165B" w:rsidP="002A1F86">
            <w:pPr>
              <w:jc w:val="center"/>
              <w:rPr>
                <w:rFonts w:ascii="Sylfaen" w:hAnsi="Sylfaen"/>
                <w:sz w:val="18"/>
                <w:szCs w:val="18"/>
                <w:lang w:val="en-US"/>
              </w:rPr>
            </w:pPr>
            <w:r>
              <w:rPr>
                <w:rFonts w:ascii="Sylfaen" w:hAnsi="Sylfaen"/>
                <w:sz w:val="18"/>
                <w:szCs w:val="18"/>
                <w:lang w:val="en-US"/>
              </w:rPr>
              <w:t>48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33621380</w:t>
            </w:r>
          </w:p>
        </w:tc>
        <w:tc>
          <w:tcPr>
            <w:tcW w:w="2641" w:type="dxa"/>
          </w:tcPr>
          <w:p w:rsidR="0075165B" w:rsidRDefault="0075165B" w:rsidP="002A1F86">
            <w:r w:rsidRPr="004A3500">
              <w:rPr>
                <w:rFonts w:ascii="GHEA Grapalat" w:hAnsi="GHEA Grapalat"/>
                <w:color w:val="000000"/>
                <w:sz w:val="16"/>
                <w:szCs w:val="16"/>
              </w:rPr>
              <w:t>Дигоксин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357263" w:rsidRDefault="0075165B" w:rsidP="002A1F86">
            <w:pPr>
              <w:rPr>
                <w:rFonts w:ascii="Sylfaen" w:hAnsi="Sylfaen"/>
                <w:sz w:val="18"/>
                <w:szCs w:val="18"/>
              </w:rPr>
            </w:pPr>
            <w:r w:rsidRPr="0057764A">
              <w:rPr>
                <w:rFonts w:ascii="Sylfaen" w:hAnsi="Sylfaen"/>
                <w:sz w:val="18"/>
                <w:szCs w:val="18"/>
              </w:rPr>
              <w:t>digoxin 0,25</w:t>
            </w:r>
            <w:r>
              <w:rPr>
                <w:rFonts w:ascii="Sylfaen" w:hAnsi="Sylfaen"/>
                <w:sz w:val="18"/>
                <w:szCs w:val="18"/>
              </w:rPr>
              <w:t>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600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1263F5" w:rsidRDefault="0075165B" w:rsidP="002A1F86">
            <w:pPr>
              <w:jc w:val="center"/>
              <w:rPr>
                <w:rFonts w:ascii="Sylfaen" w:hAnsi="Sylfaen"/>
                <w:sz w:val="18"/>
                <w:szCs w:val="18"/>
                <w:lang w:val="en-US"/>
              </w:rPr>
            </w:pPr>
            <w:r>
              <w:rPr>
                <w:rFonts w:ascii="Sylfaen" w:hAnsi="Sylfaen"/>
                <w:sz w:val="18"/>
                <w:szCs w:val="18"/>
                <w:lang w:val="en-US"/>
              </w:rPr>
              <w:t>49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33631310</w:t>
            </w:r>
          </w:p>
        </w:tc>
        <w:tc>
          <w:tcPr>
            <w:tcW w:w="2641" w:type="dxa"/>
          </w:tcPr>
          <w:p w:rsidR="0075165B" w:rsidRDefault="0075165B" w:rsidP="002A1F86">
            <w:r w:rsidRPr="00661B10">
              <w:rPr>
                <w:rFonts w:ascii="GHEA Grapalat" w:hAnsi="GHEA Grapalat"/>
                <w:sz w:val="16"/>
                <w:szCs w:val="16"/>
              </w:rPr>
              <w:t>Диклофенак</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Диклофенак diclofenac</w:t>
            </w:r>
            <w:r w:rsidRPr="0057764A">
              <w:rPr>
                <w:rFonts w:ascii="Sylfaen" w:hAnsi="Sylfaen"/>
                <w:sz w:val="18"/>
                <w:szCs w:val="18"/>
              </w:rPr>
              <w:t xml:space="preserve"> </w:t>
            </w:r>
            <w:r>
              <w:rPr>
                <w:rFonts w:ascii="Sylfaen" w:hAnsi="Sylfaen"/>
                <w:sz w:val="18"/>
                <w:szCs w:val="18"/>
              </w:rPr>
              <w:t>мазь</w:t>
            </w:r>
            <w:r w:rsidRPr="0057764A">
              <w:rPr>
                <w:rFonts w:ascii="Sylfaen" w:hAnsi="Sylfaen"/>
                <w:sz w:val="18"/>
                <w:szCs w:val="18"/>
              </w:rPr>
              <w:t xml:space="preserve"> 10</w:t>
            </w:r>
            <w:r>
              <w:rPr>
                <w:rFonts w:ascii="Sylfaen" w:hAnsi="Sylfaen"/>
                <w:sz w:val="18"/>
                <w:szCs w:val="18"/>
              </w:rPr>
              <w:t>мг</w:t>
            </w:r>
            <w:r w:rsidRPr="0057764A">
              <w:rPr>
                <w:rFonts w:ascii="Sylfaen" w:hAnsi="Sylfaen"/>
                <w:sz w:val="18"/>
                <w:szCs w:val="18"/>
              </w:rPr>
              <w:t>/</w:t>
            </w:r>
            <w:r>
              <w:rPr>
                <w:rFonts w:ascii="Sylfaen" w:hAnsi="Sylfaen"/>
                <w:sz w:val="18"/>
                <w:szCs w:val="18"/>
              </w:rPr>
              <w:t>г</w:t>
            </w:r>
            <w:r w:rsidRPr="0057764A">
              <w:rPr>
                <w:rFonts w:ascii="Sylfaen" w:hAnsi="Sylfaen"/>
                <w:sz w:val="18"/>
                <w:szCs w:val="18"/>
              </w:rPr>
              <w:t xml:space="preserve">  30</w:t>
            </w:r>
            <w:r>
              <w:rPr>
                <w:rFonts w:ascii="Sylfaen" w:hAnsi="Sylfaen"/>
                <w:sz w:val="18"/>
                <w:szCs w:val="18"/>
              </w:rPr>
              <w:t>г</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штука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Исаакян </w:t>
            </w:r>
            <w:r w:rsidRPr="00313D34">
              <w:rPr>
                <w:sz w:val="16"/>
                <w:szCs w:val="16"/>
              </w:rPr>
              <w:lastRenderedPageBreak/>
              <w:t>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1263F5" w:rsidRDefault="0075165B" w:rsidP="002A1F86">
            <w:pPr>
              <w:jc w:val="center"/>
              <w:rPr>
                <w:rFonts w:ascii="Sylfaen" w:hAnsi="Sylfaen"/>
                <w:sz w:val="18"/>
                <w:szCs w:val="18"/>
                <w:lang w:val="en-US"/>
              </w:rPr>
            </w:pPr>
            <w:r w:rsidRPr="0057764A">
              <w:rPr>
                <w:rFonts w:ascii="Sylfaen" w:hAnsi="Sylfaen"/>
                <w:sz w:val="18"/>
                <w:szCs w:val="18"/>
              </w:rPr>
              <w:lastRenderedPageBreak/>
              <w:t>5</w:t>
            </w:r>
            <w:r>
              <w:rPr>
                <w:rFonts w:ascii="Sylfaen" w:hAnsi="Sylfaen"/>
                <w:sz w:val="18"/>
                <w:szCs w:val="18"/>
                <w:lang w:val="en-US"/>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33631310</w:t>
            </w:r>
          </w:p>
        </w:tc>
        <w:tc>
          <w:tcPr>
            <w:tcW w:w="2641" w:type="dxa"/>
          </w:tcPr>
          <w:p w:rsidR="0075165B" w:rsidRDefault="0075165B" w:rsidP="002A1F86">
            <w:r w:rsidRPr="00661B10">
              <w:rPr>
                <w:rFonts w:ascii="GHEA Grapalat" w:hAnsi="GHEA Grapalat"/>
                <w:sz w:val="16"/>
                <w:szCs w:val="16"/>
              </w:rPr>
              <w:t>Диклофенак</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Диклофенак diclofenac таблетка </w:t>
            </w:r>
            <w:r>
              <w:rPr>
                <w:rFonts w:ascii="GHEA Grapalat" w:hAnsi="GHEA Grapalat"/>
                <w:sz w:val="16"/>
                <w:szCs w:val="16"/>
              </w:rPr>
              <w:t>10</w:t>
            </w:r>
            <w:r w:rsidRPr="00E829E0">
              <w:rPr>
                <w:rFonts w:ascii="GHEA Grapalat" w:hAnsi="GHEA Grapalat"/>
                <w:sz w:val="16"/>
                <w:szCs w:val="16"/>
              </w:rPr>
              <w:t>0 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1263F5" w:rsidRDefault="0075165B" w:rsidP="002A1F86">
            <w:pPr>
              <w:jc w:val="center"/>
              <w:rPr>
                <w:rFonts w:ascii="Sylfaen" w:hAnsi="Sylfaen"/>
                <w:sz w:val="18"/>
                <w:szCs w:val="18"/>
                <w:lang w:val="en-US"/>
              </w:rPr>
            </w:pPr>
            <w:r w:rsidRPr="0057764A">
              <w:rPr>
                <w:rFonts w:ascii="Sylfaen" w:hAnsi="Sylfaen"/>
                <w:sz w:val="18"/>
                <w:szCs w:val="18"/>
              </w:rPr>
              <w:t>5</w:t>
            </w:r>
            <w:r>
              <w:rPr>
                <w:rFonts w:ascii="Sylfaen" w:hAnsi="Sylfaen"/>
                <w:sz w:val="18"/>
                <w:szCs w:val="18"/>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33631310</w:t>
            </w:r>
          </w:p>
        </w:tc>
        <w:tc>
          <w:tcPr>
            <w:tcW w:w="2641" w:type="dxa"/>
          </w:tcPr>
          <w:p w:rsidR="0075165B" w:rsidRDefault="0075165B" w:rsidP="002A1F86">
            <w:r w:rsidRPr="00661B10">
              <w:rPr>
                <w:rFonts w:ascii="GHEA Grapalat" w:hAnsi="GHEA Grapalat"/>
                <w:sz w:val="16"/>
                <w:szCs w:val="16"/>
              </w:rPr>
              <w:t>Диклофенак</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Диклофенак diclofenac таблетка </w:t>
            </w:r>
            <w:r>
              <w:rPr>
                <w:rFonts w:ascii="GHEA Grapalat" w:hAnsi="GHEA Grapalat"/>
                <w:sz w:val="16"/>
                <w:szCs w:val="16"/>
              </w:rPr>
              <w:t>25</w:t>
            </w:r>
            <w:r w:rsidRPr="00E829E0">
              <w:rPr>
                <w:rFonts w:ascii="GHEA Grapalat" w:hAnsi="GHEA Grapalat"/>
                <w:sz w:val="16"/>
                <w:szCs w:val="16"/>
              </w:rPr>
              <w:t xml:space="preserve"> 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1263F5" w:rsidRDefault="0075165B" w:rsidP="002A1F86">
            <w:pPr>
              <w:jc w:val="center"/>
              <w:rPr>
                <w:rFonts w:ascii="Sylfaen" w:hAnsi="Sylfaen"/>
                <w:sz w:val="18"/>
                <w:szCs w:val="18"/>
                <w:lang w:val="en-US"/>
              </w:rPr>
            </w:pPr>
            <w:r>
              <w:rPr>
                <w:rFonts w:ascii="Sylfaen" w:hAnsi="Sylfaen"/>
                <w:sz w:val="18"/>
                <w:szCs w:val="18"/>
                <w:lang w:val="en-US"/>
              </w:rPr>
              <w:t>52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33631310</w:t>
            </w:r>
          </w:p>
        </w:tc>
        <w:tc>
          <w:tcPr>
            <w:tcW w:w="2641" w:type="dxa"/>
          </w:tcPr>
          <w:p w:rsidR="0075165B" w:rsidRDefault="0075165B" w:rsidP="002A1F86">
            <w:r w:rsidRPr="00661B10">
              <w:rPr>
                <w:rFonts w:ascii="GHEA Grapalat" w:hAnsi="GHEA Grapalat"/>
                <w:sz w:val="16"/>
                <w:szCs w:val="16"/>
              </w:rPr>
              <w:t>Диклофенак</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diclofenac </w:t>
            </w:r>
            <w:r w:rsidRPr="00A16C47">
              <w:rPr>
                <w:rFonts w:ascii="Sylfaen" w:hAnsi="Sylfaen"/>
                <w:sz w:val="18"/>
                <w:szCs w:val="18"/>
              </w:rPr>
              <w:t>Раствор для инъекций 25 мг / мл, 3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1263F5" w:rsidRDefault="0075165B" w:rsidP="002A1F86">
            <w:pPr>
              <w:jc w:val="center"/>
              <w:rPr>
                <w:rFonts w:ascii="Sylfaen" w:hAnsi="Sylfaen"/>
                <w:sz w:val="18"/>
                <w:szCs w:val="18"/>
                <w:lang w:val="en-US"/>
              </w:rPr>
            </w:pPr>
            <w:r>
              <w:rPr>
                <w:rFonts w:ascii="Sylfaen" w:hAnsi="Sylfaen"/>
                <w:sz w:val="18"/>
                <w:szCs w:val="18"/>
                <w:lang w:val="en-US"/>
              </w:rPr>
              <w:t>53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33642240</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Тиамазол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Thiamazole </w:t>
            </w:r>
            <w:r w:rsidRPr="00A16C47">
              <w:rPr>
                <w:rFonts w:ascii="Sylfaen" w:hAnsi="Sylfaen"/>
                <w:sz w:val="18"/>
                <w:szCs w:val="18"/>
              </w:rPr>
              <w:t xml:space="preserve">Тиамазол 5 мг </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1263F5" w:rsidRDefault="0075165B" w:rsidP="002A1F86">
            <w:pPr>
              <w:jc w:val="center"/>
              <w:rPr>
                <w:rFonts w:ascii="Sylfaen" w:hAnsi="Sylfaen"/>
                <w:sz w:val="18"/>
                <w:szCs w:val="18"/>
                <w:lang w:val="en-US"/>
              </w:rPr>
            </w:pPr>
            <w:r>
              <w:rPr>
                <w:rFonts w:ascii="Sylfaen" w:hAnsi="Sylfaen"/>
                <w:sz w:val="18"/>
                <w:szCs w:val="18"/>
                <w:lang w:val="en-US"/>
              </w:rPr>
              <w:t>54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33661156</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тимолол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timolol </w:t>
            </w:r>
            <w:r>
              <w:rPr>
                <w:rFonts w:ascii="Sylfaen" w:hAnsi="Sylfaen"/>
                <w:sz w:val="18"/>
                <w:szCs w:val="18"/>
              </w:rPr>
              <w:t>гл капли</w:t>
            </w:r>
            <w:r w:rsidRPr="0057764A">
              <w:rPr>
                <w:rFonts w:ascii="Sylfaen" w:hAnsi="Sylfaen"/>
                <w:sz w:val="18"/>
                <w:szCs w:val="18"/>
              </w:rPr>
              <w:t xml:space="preserve"> 5</w:t>
            </w:r>
            <w:r>
              <w:rPr>
                <w:rFonts w:ascii="Sylfaen" w:hAnsi="Sylfaen"/>
                <w:sz w:val="18"/>
                <w:szCs w:val="18"/>
              </w:rPr>
              <w:t>мг/мл</w:t>
            </w:r>
            <w:r w:rsidRPr="0057764A">
              <w:rPr>
                <w:rFonts w:ascii="Sylfaen" w:hAnsi="Sylfaen"/>
                <w:sz w:val="18"/>
                <w:szCs w:val="18"/>
              </w:rPr>
              <w:t xml:space="preserve"> 5</w:t>
            </w:r>
            <w:r>
              <w:rPr>
                <w:rFonts w:ascii="Sylfaen" w:hAnsi="Sylfaen"/>
                <w:sz w:val="18"/>
                <w:szCs w:val="18"/>
              </w:rPr>
              <w:t>мл</w:t>
            </w:r>
          </w:p>
        </w:tc>
        <w:tc>
          <w:tcPr>
            <w:tcW w:w="1085" w:type="dxa"/>
          </w:tcPr>
          <w:p w:rsidR="0075165B" w:rsidRDefault="0075165B" w:rsidP="002A1F86">
            <w:r w:rsidRPr="000E72E5">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1263F5" w:rsidRDefault="0075165B" w:rsidP="002A1F86">
            <w:pPr>
              <w:jc w:val="center"/>
              <w:rPr>
                <w:rFonts w:ascii="Sylfaen" w:hAnsi="Sylfaen"/>
                <w:sz w:val="18"/>
                <w:szCs w:val="18"/>
                <w:lang w:val="en-US"/>
              </w:rPr>
            </w:pPr>
            <w:r>
              <w:rPr>
                <w:rFonts w:ascii="Sylfaen" w:hAnsi="Sylfaen"/>
                <w:sz w:val="18"/>
                <w:szCs w:val="18"/>
                <w:lang w:val="en-US"/>
              </w:rPr>
              <w:t>55</w:t>
            </w:r>
          </w:p>
        </w:tc>
        <w:tc>
          <w:tcPr>
            <w:tcW w:w="1633" w:type="dxa"/>
            <w:vAlign w:val="bottom"/>
          </w:tcPr>
          <w:p w:rsidR="0075165B" w:rsidRPr="0057764A" w:rsidRDefault="0075165B" w:rsidP="002A1F86">
            <w:pPr>
              <w:rPr>
                <w:rFonts w:ascii="Sylfaen" w:hAnsi="Sylfaen"/>
                <w:sz w:val="18"/>
                <w:szCs w:val="18"/>
              </w:rPr>
            </w:pPr>
            <w:r w:rsidRPr="0057764A">
              <w:rPr>
                <w:rFonts w:ascii="Sylfaen" w:hAnsi="Sylfaen"/>
                <w:sz w:val="18"/>
                <w:szCs w:val="18"/>
              </w:rPr>
              <w:t> 33661156</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тимолол</w:t>
            </w:r>
            <w:r w:rsidRPr="0057764A">
              <w:rPr>
                <w:rFonts w:ascii="Sylfaen" w:hAnsi="Sylfaen"/>
                <w:sz w:val="18"/>
                <w:szCs w:val="18"/>
              </w:rPr>
              <w:t xml:space="preserve"> +</w:t>
            </w:r>
            <w:r>
              <w:rPr>
                <w:rFonts w:ascii="Sylfaen" w:hAnsi="Sylfaen"/>
                <w:sz w:val="18"/>
                <w:szCs w:val="18"/>
              </w:rPr>
              <w:t>бринзоламид</w:t>
            </w:r>
            <w:r w:rsidRPr="0057764A">
              <w:rPr>
                <w:rFonts w:ascii="Sylfaen" w:hAnsi="Sylfaen"/>
                <w:sz w:val="18"/>
                <w:szCs w:val="18"/>
              </w:rPr>
              <w:t xml:space="preserve">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Timolol+Brinzol</w:t>
            </w:r>
            <w:r w:rsidRPr="0057764A">
              <w:rPr>
                <w:rFonts w:ascii="Sylfaen" w:hAnsi="Sylfaen"/>
                <w:sz w:val="18"/>
                <w:szCs w:val="18"/>
              </w:rPr>
              <w:lastRenderedPageBreak/>
              <w:t xml:space="preserve">amide </w:t>
            </w:r>
            <w:r>
              <w:rPr>
                <w:rFonts w:ascii="Sylfaen" w:hAnsi="Sylfaen"/>
                <w:sz w:val="18"/>
                <w:szCs w:val="18"/>
              </w:rPr>
              <w:t>гл капли</w:t>
            </w:r>
            <w:r w:rsidRPr="0057764A">
              <w:rPr>
                <w:rFonts w:ascii="Sylfaen" w:hAnsi="Sylfaen"/>
                <w:sz w:val="18"/>
                <w:szCs w:val="18"/>
              </w:rPr>
              <w:t>, 6,8</w:t>
            </w:r>
            <w:r>
              <w:rPr>
                <w:rFonts w:ascii="Sylfaen" w:hAnsi="Sylfaen"/>
                <w:sz w:val="18"/>
                <w:szCs w:val="18"/>
              </w:rPr>
              <w:t>мг</w:t>
            </w:r>
            <w:r w:rsidRPr="0057764A">
              <w:rPr>
                <w:rFonts w:ascii="Sylfaen" w:hAnsi="Sylfaen"/>
                <w:sz w:val="18"/>
                <w:szCs w:val="18"/>
              </w:rPr>
              <w:t>+10</w:t>
            </w:r>
            <w:r>
              <w:rPr>
                <w:rFonts w:ascii="Sylfaen" w:hAnsi="Sylfaen"/>
                <w:sz w:val="18"/>
                <w:szCs w:val="18"/>
              </w:rPr>
              <w:t>мг</w:t>
            </w:r>
          </w:p>
        </w:tc>
        <w:tc>
          <w:tcPr>
            <w:tcW w:w="1085" w:type="dxa"/>
          </w:tcPr>
          <w:p w:rsidR="0075165B" w:rsidRDefault="0075165B" w:rsidP="002A1F86">
            <w:r w:rsidRPr="000E72E5">
              <w:rPr>
                <w:rFonts w:ascii="Sylfaen" w:hAnsi="Sylfaen"/>
                <w:sz w:val="18"/>
                <w:szCs w:val="18"/>
              </w:rPr>
              <w:lastRenderedPageBreak/>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4</w:t>
            </w:r>
          </w:p>
        </w:tc>
        <w:tc>
          <w:tcPr>
            <w:tcW w:w="1022" w:type="dxa"/>
          </w:tcPr>
          <w:p w:rsidR="0075165B" w:rsidRDefault="0075165B" w:rsidP="002A1F86">
            <w:r w:rsidRPr="00313D34">
              <w:rPr>
                <w:sz w:val="16"/>
                <w:szCs w:val="16"/>
              </w:rPr>
              <w:t xml:space="preserve">Провайдер </w:t>
            </w:r>
            <w:r w:rsidRPr="00313D34">
              <w:rPr>
                <w:sz w:val="16"/>
                <w:szCs w:val="16"/>
              </w:rPr>
              <w:lastRenderedPageBreak/>
              <w:t>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lastRenderedPageBreak/>
              <w:t>56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33671125</w:t>
            </w:r>
          </w:p>
        </w:tc>
        <w:tc>
          <w:tcPr>
            <w:tcW w:w="2641" w:type="dxa"/>
            <w:vAlign w:val="center"/>
          </w:tcPr>
          <w:p w:rsidR="0075165B" w:rsidRPr="0057764A" w:rsidRDefault="0075165B" w:rsidP="002A1F86">
            <w:pPr>
              <w:rPr>
                <w:rFonts w:ascii="Sylfaen" w:hAnsi="Sylfaen"/>
                <w:sz w:val="18"/>
                <w:szCs w:val="18"/>
              </w:rPr>
            </w:pPr>
            <w:r w:rsidRPr="00D80D17">
              <w:rPr>
                <w:rFonts w:ascii="Sylfaen" w:hAnsi="Sylfaen"/>
                <w:sz w:val="18"/>
                <w:szCs w:val="18"/>
              </w:rPr>
              <w:t>Амброксол</w:t>
            </w:r>
          </w:p>
        </w:tc>
        <w:tc>
          <w:tcPr>
            <w:tcW w:w="1925" w:type="dxa"/>
          </w:tcPr>
          <w:p w:rsidR="0075165B" w:rsidRPr="00D92BF2" w:rsidRDefault="0075165B" w:rsidP="002A1F86"/>
        </w:tc>
        <w:tc>
          <w:tcPr>
            <w:tcW w:w="1467" w:type="dxa"/>
          </w:tcPr>
          <w:p w:rsidR="0075165B" w:rsidRPr="00D92BF2" w:rsidRDefault="0075165B" w:rsidP="002A1F86">
            <w:r w:rsidRPr="00D92BF2">
              <w:t>Амброксол Ambroxol 30 мг</w:t>
            </w:r>
          </w:p>
        </w:tc>
        <w:tc>
          <w:tcPr>
            <w:tcW w:w="1085" w:type="dxa"/>
          </w:tcPr>
          <w:p w:rsidR="0075165B" w:rsidRDefault="0075165B" w:rsidP="002A1F86">
            <w:r w:rsidRPr="00D92BF2">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57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33631290</w:t>
            </w:r>
          </w:p>
        </w:tc>
        <w:tc>
          <w:tcPr>
            <w:tcW w:w="2641" w:type="dxa"/>
            <w:vAlign w:val="center"/>
          </w:tcPr>
          <w:p w:rsidR="0075165B" w:rsidRPr="002C7A8E" w:rsidRDefault="0075165B" w:rsidP="002A1F86">
            <w:pPr>
              <w:rPr>
                <w:rFonts w:ascii="Sylfaen" w:hAnsi="Sylfaen"/>
                <w:sz w:val="18"/>
                <w:szCs w:val="18"/>
              </w:rPr>
            </w:pPr>
            <w:r w:rsidRPr="002C7A8E">
              <w:rPr>
                <w:rFonts w:ascii="Sylfaen" w:hAnsi="Sylfaen"/>
                <w:sz w:val="18"/>
                <w:szCs w:val="18"/>
              </w:rPr>
              <w:t>ибупрофен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ibuprofen 200</w:t>
            </w:r>
            <w:r>
              <w:rPr>
                <w:rFonts w:ascii="Sylfaen" w:hAnsi="Sylfaen"/>
                <w:sz w:val="18"/>
                <w:szCs w:val="18"/>
              </w:rPr>
              <w:t>мг</w:t>
            </w:r>
            <w:r w:rsidRPr="0057764A">
              <w:rPr>
                <w:rFonts w:ascii="Sylfaen" w:hAnsi="Sylfaen"/>
                <w:sz w:val="18"/>
                <w:szCs w:val="18"/>
              </w:rPr>
              <w:t xml:space="preserve"> </w:t>
            </w:r>
          </w:p>
        </w:tc>
        <w:tc>
          <w:tcPr>
            <w:tcW w:w="1085" w:type="dxa"/>
          </w:tcPr>
          <w:p w:rsidR="0075165B" w:rsidRDefault="0075165B" w:rsidP="002A1F86">
            <w:r w:rsidRPr="00C23ECD">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58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33631290</w:t>
            </w:r>
          </w:p>
        </w:tc>
        <w:tc>
          <w:tcPr>
            <w:tcW w:w="2641" w:type="dxa"/>
            <w:vAlign w:val="center"/>
          </w:tcPr>
          <w:p w:rsidR="0075165B" w:rsidRPr="002C7A8E" w:rsidRDefault="0075165B" w:rsidP="002A1F86">
            <w:pPr>
              <w:rPr>
                <w:rFonts w:ascii="Sylfaen" w:hAnsi="Sylfaen"/>
                <w:sz w:val="18"/>
                <w:szCs w:val="18"/>
              </w:rPr>
            </w:pPr>
            <w:r w:rsidRPr="002C7A8E">
              <w:rPr>
                <w:rFonts w:ascii="Sylfaen" w:hAnsi="Sylfaen"/>
                <w:sz w:val="18"/>
                <w:szCs w:val="18"/>
              </w:rPr>
              <w:t>ибупрофен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ibuprofen 400</w:t>
            </w:r>
            <w:r>
              <w:rPr>
                <w:rFonts w:ascii="Sylfaen" w:hAnsi="Sylfaen"/>
                <w:sz w:val="18"/>
                <w:szCs w:val="18"/>
              </w:rPr>
              <w:t>мг</w:t>
            </w:r>
          </w:p>
        </w:tc>
        <w:tc>
          <w:tcPr>
            <w:tcW w:w="1085" w:type="dxa"/>
          </w:tcPr>
          <w:p w:rsidR="0075165B" w:rsidRDefault="0075165B" w:rsidP="002A1F86">
            <w:r w:rsidRPr="00C23ECD">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59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33621370</w:t>
            </w:r>
          </w:p>
        </w:tc>
        <w:tc>
          <w:tcPr>
            <w:tcW w:w="2641" w:type="dxa"/>
            <w:vAlign w:val="center"/>
          </w:tcPr>
          <w:p w:rsidR="0075165B" w:rsidRPr="0057764A" w:rsidRDefault="0075165B" w:rsidP="002A1F86">
            <w:pPr>
              <w:rPr>
                <w:rFonts w:ascii="Sylfaen" w:hAnsi="Sylfaen"/>
                <w:sz w:val="18"/>
                <w:szCs w:val="18"/>
              </w:rPr>
            </w:pPr>
            <w:r>
              <w:rPr>
                <w:rFonts w:ascii="GHEA Grapalat" w:hAnsi="GHEA Grapalat"/>
                <w:color w:val="000000"/>
                <w:sz w:val="18"/>
                <w:szCs w:val="18"/>
              </w:rPr>
              <w:t>Изосорбида мононитрат</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Isosorbide Dinitrate 10</w:t>
            </w:r>
            <w:r>
              <w:rPr>
                <w:rFonts w:ascii="Sylfaen" w:hAnsi="Sylfaen"/>
                <w:sz w:val="18"/>
                <w:szCs w:val="18"/>
              </w:rPr>
              <w:t>мг</w:t>
            </w:r>
            <w:r w:rsidRPr="0057764A">
              <w:rPr>
                <w:rFonts w:ascii="Sylfaen" w:hAnsi="Sylfaen"/>
                <w:sz w:val="18"/>
                <w:szCs w:val="18"/>
              </w:rPr>
              <w:t xml:space="preserve"> </w:t>
            </w:r>
          </w:p>
        </w:tc>
        <w:tc>
          <w:tcPr>
            <w:tcW w:w="1085" w:type="dxa"/>
          </w:tcPr>
          <w:p w:rsidR="0075165B" w:rsidRDefault="0075165B" w:rsidP="002A1F86">
            <w:r w:rsidRPr="00C23ECD">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sidRPr="0057764A">
              <w:rPr>
                <w:rFonts w:ascii="Sylfaen" w:hAnsi="Sylfaen"/>
                <w:sz w:val="18"/>
                <w:szCs w:val="18"/>
              </w:rPr>
              <w:t>6</w:t>
            </w:r>
            <w:r>
              <w:rPr>
                <w:rFonts w:ascii="Sylfaen" w:hAnsi="Sylfaen"/>
                <w:sz w:val="18"/>
                <w:szCs w:val="18"/>
                <w:lang w:val="en-US"/>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33642230</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Левотироксин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Левотироксин в таблетках levothyroxine </w:t>
            </w:r>
            <w:r>
              <w:rPr>
                <w:rFonts w:ascii="GHEA Grapalat" w:hAnsi="GHEA Grapalat"/>
                <w:sz w:val="16"/>
                <w:szCs w:val="16"/>
              </w:rPr>
              <w:t>5</w:t>
            </w:r>
            <w:r w:rsidRPr="00E829E0">
              <w:rPr>
                <w:rFonts w:ascii="GHEA Grapalat" w:hAnsi="GHEA Grapalat"/>
                <w:sz w:val="16"/>
                <w:szCs w:val="16"/>
              </w:rPr>
              <w:t>0 мкг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w:t>
            </w:r>
            <w:r w:rsidRPr="00313D34">
              <w:rPr>
                <w:sz w:val="16"/>
                <w:szCs w:val="16"/>
              </w:rPr>
              <w:lastRenderedPageBreak/>
              <w:t>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sidRPr="0057764A">
              <w:rPr>
                <w:rFonts w:ascii="Sylfaen" w:hAnsi="Sylfaen"/>
                <w:sz w:val="18"/>
                <w:szCs w:val="18"/>
              </w:rPr>
              <w:lastRenderedPageBreak/>
              <w:t>6</w:t>
            </w:r>
            <w:r>
              <w:rPr>
                <w:rFonts w:ascii="Sylfaen" w:hAnsi="Sylfaen"/>
                <w:sz w:val="18"/>
                <w:szCs w:val="18"/>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33661116</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лидокаин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E815CA" w:rsidRDefault="0075165B" w:rsidP="002A1F86">
            <w:pPr>
              <w:rPr>
                <w:rFonts w:ascii="Sylfaen" w:hAnsi="Sylfaen"/>
                <w:sz w:val="18"/>
                <w:szCs w:val="18"/>
                <w:lang w:val="en-US"/>
              </w:rPr>
            </w:pPr>
            <w:r w:rsidRPr="00E815CA">
              <w:rPr>
                <w:rFonts w:ascii="Sylfaen" w:hAnsi="Sylfaen"/>
                <w:sz w:val="18"/>
                <w:szCs w:val="18"/>
                <w:lang w:val="en-US"/>
              </w:rPr>
              <w:t>lidocaine (lidocaine hydrochloride) 20</w:t>
            </w:r>
            <w:r>
              <w:rPr>
                <w:rFonts w:ascii="Sylfaen" w:hAnsi="Sylfaen"/>
                <w:sz w:val="18"/>
                <w:szCs w:val="18"/>
              </w:rPr>
              <w:t>мг</w:t>
            </w:r>
            <w:r w:rsidRPr="00E815CA">
              <w:rPr>
                <w:rFonts w:ascii="Sylfaen" w:hAnsi="Sylfaen"/>
                <w:sz w:val="18"/>
                <w:szCs w:val="18"/>
                <w:lang w:val="en-US"/>
              </w:rPr>
              <w:t>/</w:t>
            </w:r>
            <w:r>
              <w:rPr>
                <w:rFonts w:ascii="Sylfaen" w:hAnsi="Sylfaen"/>
                <w:sz w:val="18"/>
                <w:szCs w:val="18"/>
              </w:rPr>
              <w:t>мл</w:t>
            </w:r>
            <w:r w:rsidRPr="00E815CA">
              <w:rPr>
                <w:rFonts w:ascii="Sylfaen" w:hAnsi="Sylfaen"/>
                <w:sz w:val="18"/>
                <w:szCs w:val="18"/>
                <w:lang w:val="en-US"/>
              </w:rPr>
              <w:t>, 2</w:t>
            </w:r>
            <w:r>
              <w:rPr>
                <w:rFonts w:ascii="Sylfaen" w:hAnsi="Sylfaen"/>
                <w:sz w:val="18"/>
                <w:szCs w:val="18"/>
              </w:rPr>
              <w:t>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62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33611200</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Лоперамид</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Лоперамид </w:t>
            </w:r>
            <w:r w:rsidRPr="00E829E0">
              <w:rPr>
                <w:rFonts w:ascii="GHEA Grapalat" w:hAnsi="GHEA Grapalat"/>
                <w:color w:val="000000"/>
                <w:sz w:val="16"/>
                <w:szCs w:val="16"/>
              </w:rPr>
              <w:t>loperamide</w:t>
            </w:r>
            <w:r w:rsidRPr="00E829E0">
              <w:rPr>
                <w:rFonts w:ascii="GHEA Grapalat" w:hAnsi="GHEA Grapalat"/>
                <w:sz w:val="16"/>
                <w:szCs w:val="16"/>
              </w:rPr>
              <w:t xml:space="preserve"> таблетка 2 мг</w:t>
            </w:r>
          </w:p>
        </w:tc>
        <w:tc>
          <w:tcPr>
            <w:tcW w:w="1085" w:type="dxa"/>
          </w:tcPr>
          <w:p w:rsidR="0075165B" w:rsidRPr="00E829E0" w:rsidRDefault="0075165B" w:rsidP="002A1F86">
            <w:pPr>
              <w:widowControl w:val="0"/>
              <w:jc w:val="center"/>
              <w:rPr>
                <w:rFonts w:ascii="GHEA Grapalat" w:hAnsi="GHEA Grapalat"/>
                <w:sz w:val="16"/>
                <w:szCs w:val="16"/>
                <w:lang w:val="en-US"/>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63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33671131</w:t>
            </w:r>
          </w:p>
        </w:tc>
        <w:tc>
          <w:tcPr>
            <w:tcW w:w="2641" w:type="dxa"/>
          </w:tcPr>
          <w:p w:rsidR="0075165B" w:rsidRDefault="0075165B" w:rsidP="002A1F86">
            <w:r w:rsidRPr="005F1DF3">
              <w:rPr>
                <w:rFonts w:ascii="GHEA Grapalat" w:hAnsi="GHEA Grapalat"/>
                <w:color w:val="000000"/>
                <w:sz w:val="16"/>
                <w:szCs w:val="16"/>
              </w:rPr>
              <w:t>лоратадин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Loratadine 10</w:t>
            </w:r>
            <w:r>
              <w:rPr>
                <w:rFonts w:ascii="Sylfaen" w:hAnsi="Sylfaen"/>
                <w:sz w:val="18"/>
                <w:szCs w:val="18"/>
              </w:rPr>
              <w:t>мг</w:t>
            </w:r>
            <w:r w:rsidRPr="0057764A">
              <w:rPr>
                <w:rFonts w:ascii="Sylfaen" w:hAnsi="Sylfaen"/>
                <w:sz w:val="18"/>
                <w:szCs w:val="18"/>
              </w:rPr>
              <w:t xml:space="preserve">, </w:t>
            </w:r>
          </w:p>
        </w:tc>
        <w:tc>
          <w:tcPr>
            <w:tcW w:w="1085" w:type="dxa"/>
          </w:tcPr>
          <w:p w:rsidR="0075165B" w:rsidRPr="00E829E0" w:rsidRDefault="0075165B" w:rsidP="002A1F86">
            <w:pPr>
              <w:widowControl w:val="0"/>
              <w:jc w:val="center"/>
              <w:rPr>
                <w:rFonts w:ascii="GHEA Grapalat" w:hAnsi="GHEA Grapalat"/>
                <w:sz w:val="16"/>
                <w:szCs w:val="16"/>
                <w:lang w:val="en-US"/>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64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33671131</w:t>
            </w:r>
          </w:p>
        </w:tc>
        <w:tc>
          <w:tcPr>
            <w:tcW w:w="2641" w:type="dxa"/>
          </w:tcPr>
          <w:p w:rsidR="0075165B" w:rsidRDefault="0075165B" w:rsidP="002A1F86">
            <w:r w:rsidRPr="005F1DF3">
              <w:rPr>
                <w:rFonts w:ascii="GHEA Grapalat" w:hAnsi="GHEA Grapalat"/>
                <w:color w:val="000000"/>
                <w:sz w:val="16"/>
                <w:szCs w:val="16"/>
              </w:rPr>
              <w:t>лоратадин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Loratadine </w:t>
            </w:r>
            <w:r w:rsidRPr="00A16C47">
              <w:rPr>
                <w:rFonts w:ascii="Sylfaen" w:hAnsi="Sylfaen"/>
                <w:sz w:val="18"/>
                <w:szCs w:val="18"/>
              </w:rPr>
              <w:t>сироп 1 мг / мл 120 мл</w:t>
            </w:r>
          </w:p>
        </w:tc>
        <w:tc>
          <w:tcPr>
            <w:tcW w:w="1085" w:type="dxa"/>
            <w:vAlign w:val="center"/>
          </w:tcPr>
          <w:p w:rsidR="0075165B" w:rsidRPr="0057764A" w:rsidRDefault="0075165B" w:rsidP="002A1F86">
            <w:pPr>
              <w:jc w:val="center"/>
              <w:rPr>
                <w:rFonts w:ascii="Sylfaen" w:hAnsi="Sylfaen"/>
                <w:sz w:val="18"/>
                <w:szCs w:val="18"/>
              </w:rPr>
            </w:pPr>
            <w:r>
              <w:rPr>
                <w:rFonts w:ascii="Sylfaen" w:hAnsi="Sylfaen"/>
                <w:sz w:val="18"/>
                <w:szCs w:val="18"/>
              </w:rPr>
              <w:t>флакон</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65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33611420</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Глюконат кальция</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57764A" w:rsidRDefault="0075165B" w:rsidP="002A1F86">
            <w:pPr>
              <w:rPr>
                <w:rFonts w:ascii="Calibri" w:hAnsi="Calibri" w:cs="Calibri"/>
                <w:color w:val="000000"/>
                <w:sz w:val="18"/>
                <w:szCs w:val="18"/>
              </w:rPr>
            </w:pPr>
            <w:r w:rsidRPr="00A16C47">
              <w:rPr>
                <w:rFonts w:ascii="Sylfaen" w:hAnsi="Sylfaen"/>
                <w:sz w:val="18"/>
                <w:szCs w:val="18"/>
              </w:rPr>
              <w:t xml:space="preserve">Глюконат кальция, раствор для инъекций глюконата кальция 100 мг </w:t>
            </w:r>
            <w:r w:rsidRPr="00A16C47">
              <w:rPr>
                <w:rFonts w:ascii="Sylfaen" w:hAnsi="Sylfaen"/>
                <w:sz w:val="18"/>
                <w:szCs w:val="18"/>
              </w:rPr>
              <w:lastRenderedPageBreak/>
              <w:t>/ мл, 5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lastRenderedPageBreak/>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Исаакян </w:t>
            </w:r>
            <w:r w:rsidRPr="00313D34">
              <w:rPr>
                <w:sz w:val="16"/>
                <w:szCs w:val="16"/>
              </w:rPr>
              <w:lastRenderedPageBreak/>
              <w:t>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lastRenderedPageBreak/>
              <w:t>66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33611420</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Глюконат кальция</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Pr>
                <w:rFonts w:ascii="Sylfaen" w:hAnsi="Sylfaen"/>
                <w:sz w:val="18"/>
                <w:szCs w:val="18"/>
              </w:rPr>
              <w:t>Глюкона</w:t>
            </w:r>
            <w:r w:rsidRPr="00A16C47">
              <w:rPr>
                <w:rFonts w:ascii="Sylfaen" w:hAnsi="Sylfaen"/>
                <w:sz w:val="18"/>
                <w:szCs w:val="18"/>
              </w:rPr>
              <w:t>т кальция 500 мг в таблетках,</w:t>
            </w:r>
          </w:p>
        </w:tc>
        <w:tc>
          <w:tcPr>
            <w:tcW w:w="1085" w:type="dxa"/>
          </w:tcPr>
          <w:p w:rsidR="0075165B" w:rsidRPr="00E829E0" w:rsidRDefault="0075165B" w:rsidP="002A1F86">
            <w:pPr>
              <w:widowControl w:val="0"/>
              <w:jc w:val="center"/>
              <w:rPr>
                <w:rFonts w:ascii="GHEA Grapalat" w:hAnsi="GHEA Grapalat"/>
                <w:sz w:val="16"/>
                <w:szCs w:val="16"/>
                <w:lang w:val="en-US"/>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400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67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33621690</w:t>
            </w:r>
          </w:p>
        </w:tc>
        <w:tc>
          <w:tcPr>
            <w:tcW w:w="2641" w:type="dxa"/>
          </w:tcPr>
          <w:p w:rsidR="0075165B" w:rsidRDefault="0075165B" w:rsidP="002A1F86">
            <w:r w:rsidRPr="008F39AC">
              <w:rPr>
                <w:rFonts w:ascii="GHEA Grapalat" w:hAnsi="GHEA Grapalat"/>
                <w:sz w:val="16"/>
                <w:szCs w:val="16"/>
              </w:rPr>
              <w:t>Карведилол,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Карведилол, таблетка carvedilol 12,5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68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33621690</w:t>
            </w:r>
          </w:p>
        </w:tc>
        <w:tc>
          <w:tcPr>
            <w:tcW w:w="2641" w:type="dxa"/>
          </w:tcPr>
          <w:p w:rsidR="0075165B" w:rsidRDefault="0075165B" w:rsidP="002A1F86">
            <w:r w:rsidRPr="008F39AC">
              <w:rPr>
                <w:rFonts w:ascii="GHEA Grapalat" w:hAnsi="GHEA Grapalat"/>
                <w:sz w:val="16"/>
                <w:szCs w:val="16"/>
              </w:rPr>
              <w:t>Карведилол,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К</w:t>
            </w:r>
            <w:r>
              <w:rPr>
                <w:rFonts w:ascii="GHEA Grapalat" w:hAnsi="GHEA Grapalat"/>
                <w:sz w:val="16"/>
                <w:szCs w:val="16"/>
              </w:rPr>
              <w:t>арведилол, таблетка carvedilol 2</w:t>
            </w:r>
            <w:r w:rsidRPr="00E829E0">
              <w:rPr>
                <w:rFonts w:ascii="GHEA Grapalat" w:hAnsi="GHEA Grapalat"/>
                <w:sz w:val="16"/>
                <w:szCs w:val="16"/>
              </w:rPr>
              <w:t>5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69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33651129</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Кларитромицин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065BE">
              <w:rPr>
                <w:rFonts w:ascii="Sylfaen" w:hAnsi="Sylfaen"/>
                <w:sz w:val="18"/>
                <w:szCs w:val="18"/>
              </w:rPr>
              <w:t xml:space="preserve">Кларитромицин, 500 мг, </w:t>
            </w:r>
          </w:p>
        </w:tc>
        <w:tc>
          <w:tcPr>
            <w:tcW w:w="1085" w:type="dxa"/>
          </w:tcPr>
          <w:p w:rsidR="0075165B" w:rsidRDefault="0075165B" w:rsidP="002A1F86">
            <w:r w:rsidRPr="00631D3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sidRPr="0057764A">
              <w:rPr>
                <w:rFonts w:ascii="Sylfaen" w:hAnsi="Sylfaen"/>
                <w:sz w:val="18"/>
                <w:szCs w:val="18"/>
              </w:rPr>
              <w:t>7</w:t>
            </w:r>
            <w:r>
              <w:rPr>
                <w:rFonts w:ascii="Sylfaen" w:hAnsi="Sylfaen"/>
                <w:sz w:val="18"/>
                <w:szCs w:val="18"/>
                <w:lang w:val="en-US"/>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33621140</w:t>
            </w:r>
          </w:p>
        </w:tc>
        <w:tc>
          <w:tcPr>
            <w:tcW w:w="2641" w:type="dxa"/>
            <w:vAlign w:val="center"/>
          </w:tcPr>
          <w:p w:rsidR="0075165B" w:rsidRPr="0057764A" w:rsidRDefault="0075165B" w:rsidP="002A1F86">
            <w:pPr>
              <w:rPr>
                <w:rFonts w:ascii="Sylfaen" w:hAnsi="Sylfaen"/>
                <w:sz w:val="18"/>
                <w:szCs w:val="18"/>
              </w:rPr>
            </w:pPr>
            <w:r w:rsidRPr="002065BE">
              <w:rPr>
                <w:rFonts w:ascii="Sylfaen" w:hAnsi="Sylfaen"/>
                <w:sz w:val="18"/>
                <w:szCs w:val="18"/>
              </w:rPr>
              <w:t xml:space="preserve">Клопидогрел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065BE">
              <w:rPr>
                <w:rFonts w:ascii="Sylfaen" w:hAnsi="Sylfaen"/>
                <w:sz w:val="18"/>
                <w:szCs w:val="18"/>
              </w:rPr>
              <w:t>Клопидогрел таблетка 75 мг</w:t>
            </w:r>
          </w:p>
        </w:tc>
        <w:tc>
          <w:tcPr>
            <w:tcW w:w="1085" w:type="dxa"/>
          </w:tcPr>
          <w:p w:rsidR="0075165B" w:rsidRDefault="0075165B" w:rsidP="002A1F86">
            <w:r w:rsidRPr="00631D3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70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13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lastRenderedPageBreak/>
              <w:t>71</w:t>
            </w:r>
          </w:p>
        </w:tc>
        <w:tc>
          <w:tcPr>
            <w:tcW w:w="1633" w:type="dxa"/>
            <w:vAlign w:val="bottom"/>
          </w:tcPr>
          <w:p w:rsidR="0075165B" w:rsidRPr="0057764A" w:rsidRDefault="0075165B" w:rsidP="002A1F86">
            <w:pPr>
              <w:rPr>
                <w:rFonts w:ascii="Sylfaen" w:hAnsi="Sylfaen"/>
                <w:sz w:val="18"/>
                <w:szCs w:val="18"/>
                <w:lang w:val="hy-AM"/>
              </w:rPr>
            </w:pPr>
            <w:r w:rsidRPr="0057764A">
              <w:rPr>
                <w:rFonts w:ascii="Sylfaen" w:hAnsi="Sylfaen"/>
                <w:sz w:val="18"/>
                <w:szCs w:val="18"/>
              </w:rPr>
              <w:t> </w:t>
            </w:r>
            <w:r w:rsidRPr="0057764A">
              <w:rPr>
                <w:rFonts w:ascii="Sylfaen" w:hAnsi="Sylfaen"/>
                <w:sz w:val="18"/>
                <w:szCs w:val="18"/>
                <w:lang w:val="hy-AM"/>
              </w:rPr>
              <w:t>33691800</w:t>
            </w:r>
          </w:p>
        </w:tc>
        <w:tc>
          <w:tcPr>
            <w:tcW w:w="2641" w:type="dxa"/>
            <w:vAlign w:val="center"/>
          </w:tcPr>
          <w:p w:rsidR="0075165B" w:rsidRPr="0057764A" w:rsidRDefault="0075165B" w:rsidP="002A1F86">
            <w:pPr>
              <w:rPr>
                <w:rFonts w:ascii="Sylfaen" w:hAnsi="Sylfaen"/>
                <w:sz w:val="18"/>
                <w:szCs w:val="18"/>
              </w:rPr>
            </w:pPr>
            <w:r w:rsidRPr="002065BE">
              <w:rPr>
                <w:rFonts w:ascii="Sylfaen" w:hAnsi="Sylfaen"/>
                <w:sz w:val="18"/>
                <w:szCs w:val="18"/>
              </w:rPr>
              <w:t xml:space="preserve">Сульфат магния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065BE">
              <w:rPr>
                <w:rFonts w:ascii="Sylfaen" w:hAnsi="Sylfaen"/>
                <w:sz w:val="18"/>
                <w:szCs w:val="18"/>
              </w:rPr>
              <w:t>Сульфат магния раствор для инъекций, 250 мг / мл, 5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72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33691123</w:t>
            </w:r>
          </w:p>
        </w:tc>
        <w:tc>
          <w:tcPr>
            <w:tcW w:w="2641" w:type="dxa"/>
            <w:vAlign w:val="center"/>
          </w:tcPr>
          <w:p w:rsidR="0075165B" w:rsidRPr="0057764A" w:rsidRDefault="0075165B" w:rsidP="002A1F86">
            <w:pPr>
              <w:rPr>
                <w:rFonts w:ascii="Sylfaen" w:hAnsi="Sylfaen"/>
                <w:sz w:val="18"/>
                <w:szCs w:val="18"/>
              </w:rPr>
            </w:pPr>
            <w:r>
              <w:t xml:space="preserve"> </w:t>
            </w:r>
            <w:r>
              <w:rPr>
                <w:rFonts w:ascii="Sylfaen" w:hAnsi="Sylfaen"/>
                <w:sz w:val="18"/>
                <w:szCs w:val="18"/>
              </w:rPr>
              <w:t>Мебендазол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065BE">
              <w:rPr>
                <w:rFonts w:ascii="Sylfaen" w:hAnsi="Sylfaen"/>
                <w:sz w:val="18"/>
                <w:szCs w:val="18"/>
              </w:rPr>
              <w:t>Мебендазол, таблетка 100 мг</w:t>
            </w:r>
          </w:p>
        </w:tc>
        <w:tc>
          <w:tcPr>
            <w:tcW w:w="1085" w:type="dxa"/>
          </w:tcPr>
          <w:p w:rsidR="0075165B" w:rsidRDefault="0075165B" w:rsidP="002A1F86">
            <w:r w:rsidRPr="00631D3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73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33691123</w:t>
            </w:r>
          </w:p>
        </w:tc>
        <w:tc>
          <w:tcPr>
            <w:tcW w:w="2641" w:type="dxa"/>
            <w:vAlign w:val="center"/>
          </w:tcPr>
          <w:p w:rsidR="0075165B" w:rsidRPr="0057764A" w:rsidRDefault="0075165B" w:rsidP="002A1F86">
            <w:pPr>
              <w:rPr>
                <w:rFonts w:ascii="Sylfaen" w:hAnsi="Sylfaen"/>
                <w:sz w:val="18"/>
                <w:szCs w:val="18"/>
              </w:rPr>
            </w:pPr>
            <w:r w:rsidRPr="002065BE">
              <w:rPr>
                <w:rFonts w:ascii="Sylfaen" w:hAnsi="Sylfaen"/>
                <w:sz w:val="18"/>
                <w:szCs w:val="18"/>
              </w:rPr>
              <w:t>Мебендазол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065BE">
              <w:rPr>
                <w:rFonts w:ascii="Sylfaen" w:hAnsi="Sylfaen"/>
                <w:sz w:val="18"/>
                <w:szCs w:val="18"/>
              </w:rPr>
              <w:t xml:space="preserve">Мебендазол, таблетка </w:t>
            </w:r>
            <w:r>
              <w:rPr>
                <w:rFonts w:ascii="Sylfaen" w:hAnsi="Sylfaen"/>
                <w:sz w:val="18"/>
                <w:szCs w:val="18"/>
              </w:rPr>
              <w:t>5</w:t>
            </w:r>
            <w:r w:rsidRPr="002065BE">
              <w:rPr>
                <w:rFonts w:ascii="Sylfaen" w:hAnsi="Sylfaen"/>
                <w:sz w:val="18"/>
                <w:szCs w:val="18"/>
              </w:rPr>
              <w:t>00 мг</w:t>
            </w:r>
          </w:p>
        </w:tc>
        <w:tc>
          <w:tcPr>
            <w:tcW w:w="1085" w:type="dxa"/>
          </w:tcPr>
          <w:p w:rsidR="0075165B" w:rsidRDefault="0075165B" w:rsidP="002A1F86">
            <w:r w:rsidRPr="00631D3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74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33611160</w:t>
            </w:r>
          </w:p>
        </w:tc>
        <w:tc>
          <w:tcPr>
            <w:tcW w:w="2641" w:type="dxa"/>
          </w:tcPr>
          <w:p w:rsidR="0075165B" w:rsidRDefault="0075165B" w:rsidP="002A1F86">
            <w:r w:rsidRPr="00792095">
              <w:t xml:space="preserve">Метоклопрамид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065BE">
              <w:rPr>
                <w:rFonts w:ascii="Sylfaen" w:hAnsi="Sylfaen"/>
                <w:sz w:val="18"/>
                <w:szCs w:val="18"/>
              </w:rPr>
              <w:t>Метоклопрамид 10 мг</w:t>
            </w:r>
          </w:p>
        </w:tc>
        <w:tc>
          <w:tcPr>
            <w:tcW w:w="1085" w:type="dxa"/>
          </w:tcPr>
          <w:p w:rsidR="0075165B" w:rsidRDefault="0075165B" w:rsidP="002A1F86">
            <w:r w:rsidRPr="00631D3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60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75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33611160</w:t>
            </w:r>
          </w:p>
        </w:tc>
        <w:tc>
          <w:tcPr>
            <w:tcW w:w="2641" w:type="dxa"/>
          </w:tcPr>
          <w:p w:rsidR="0075165B" w:rsidRDefault="0075165B" w:rsidP="002A1F86">
            <w:r w:rsidRPr="00792095">
              <w:t xml:space="preserve">Метоклопрамид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065BE">
              <w:rPr>
                <w:rFonts w:ascii="Sylfaen" w:hAnsi="Sylfaen"/>
                <w:sz w:val="18"/>
                <w:szCs w:val="18"/>
              </w:rPr>
              <w:t>Метоклопрамид инъекционный раствор 5 мг / мл, 2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60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76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33631100</w:t>
            </w:r>
          </w:p>
        </w:tc>
        <w:tc>
          <w:tcPr>
            <w:tcW w:w="2641" w:type="dxa"/>
            <w:vAlign w:val="center"/>
          </w:tcPr>
          <w:p w:rsidR="0075165B" w:rsidRPr="0057764A" w:rsidRDefault="0075165B" w:rsidP="002A1F86">
            <w:pPr>
              <w:rPr>
                <w:rFonts w:ascii="Sylfaen" w:hAnsi="Sylfaen"/>
                <w:sz w:val="18"/>
                <w:szCs w:val="18"/>
              </w:rPr>
            </w:pPr>
            <w:r w:rsidRPr="001F2994">
              <w:rPr>
                <w:rFonts w:ascii="Sylfaen" w:hAnsi="Sylfaen"/>
                <w:sz w:val="18"/>
                <w:szCs w:val="18"/>
              </w:rPr>
              <w:t>Миконазол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1F2994">
              <w:rPr>
                <w:rFonts w:ascii="Sylfaen" w:hAnsi="Sylfaen"/>
                <w:sz w:val="18"/>
                <w:szCs w:val="18"/>
              </w:rPr>
              <w:t xml:space="preserve">Миконазол, микроназол, 20 мг / г,  для </w:t>
            </w:r>
            <w:r w:rsidRPr="001F2994">
              <w:rPr>
                <w:rFonts w:ascii="Sylfaen" w:hAnsi="Sylfaen"/>
                <w:sz w:val="18"/>
                <w:szCs w:val="18"/>
              </w:rPr>
              <w:lastRenderedPageBreak/>
              <w:t>наружного применения 15 г</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color w:val="000000"/>
                <w:sz w:val="18"/>
                <w:szCs w:val="18"/>
              </w:rPr>
              <w:lastRenderedPageBreak/>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 xml:space="preserve">Провайдер аптечных сетей в </w:t>
            </w:r>
            <w:r w:rsidRPr="00313D34">
              <w:rPr>
                <w:sz w:val="16"/>
                <w:szCs w:val="16"/>
              </w:rPr>
              <w:lastRenderedPageBreak/>
              <w:t>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lastRenderedPageBreak/>
              <w:t>77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33691144</w:t>
            </w:r>
          </w:p>
        </w:tc>
        <w:tc>
          <w:tcPr>
            <w:tcW w:w="2641" w:type="dxa"/>
            <w:vAlign w:val="center"/>
          </w:tcPr>
          <w:p w:rsidR="0075165B" w:rsidRPr="00E829E0" w:rsidRDefault="0075165B" w:rsidP="002A1F86">
            <w:pPr>
              <w:pStyle w:val="23"/>
              <w:widowControl w:val="0"/>
              <w:spacing w:after="120" w:line="240" w:lineRule="auto"/>
              <w:ind w:firstLine="0"/>
              <w:rPr>
                <w:rFonts w:ascii="GHEA Grapalat" w:hAnsi="GHEA Grapalat"/>
                <w:sz w:val="16"/>
                <w:szCs w:val="16"/>
              </w:rPr>
            </w:pPr>
            <w:r w:rsidRPr="00E829E0">
              <w:rPr>
                <w:rFonts w:ascii="GHEA Grapalat" w:hAnsi="GHEA Grapalat"/>
                <w:sz w:val="16"/>
                <w:szCs w:val="16"/>
              </w:rPr>
              <w:t>Натри тиосульфат</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C1135C" w:rsidRDefault="0075165B" w:rsidP="002A1F86">
            <w:r w:rsidRPr="00C1135C">
              <w:t>Тиосульфат натрия Раствор sodium thiosulfate 300 мг / мл, ампула 5 мл</w:t>
            </w:r>
          </w:p>
        </w:tc>
        <w:tc>
          <w:tcPr>
            <w:tcW w:w="1085" w:type="dxa"/>
          </w:tcPr>
          <w:p w:rsidR="0075165B" w:rsidRDefault="0075165B" w:rsidP="002A1F86">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Default="0075165B" w:rsidP="002A1F86">
            <w:pPr>
              <w:jc w:val="center"/>
              <w:rPr>
                <w:rFonts w:ascii="Sylfaen" w:hAnsi="Sylfaen"/>
                <w:sz w:val="18"/>
                <w:szCs w:val="18"/>
                <w:lang w:val="en-US"/>
              </w:rPr>
            </w:pPr>
            <w:r>
              <w:rPr>
                <w:rFonts w:ascii="Sylfaen" w:hAnsi="Sylfaen"/>
                <w:sz w:val="18"/>
                <w:szCs w:val="18"/>
                <w:lang w:val="en-US"/>
              </w:rPr>
              <w:t>78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33691136</w:t>
            </w:r>
          </w:p>
        </w:tc>
        <w:tc>
          <w:tcPr>
            <w:tcW w:w="2641" w:type="dxa"/>
            <w:vAlign w:val="center"/>
          </w:tcPr>
          <w:p w:rsidR="0075165B" w:rsidRPr="0057764A" w:rsidRDefault="0075165B" w:rsidP="002A1F86">
            <w:pPr>
              <w:rPr>
                <w:rFonts w:ascii="Sylfaen" w:hAnsi="Sylfaen"/>
                <w:sz w:val="18"/>
                <w:szCs w:val="18"/>
              </w:rPr>
            </w:pPr>
            <w:r w:rsidRPr="0076239F">
              <w:rPr>
                <w:rFonts w:ascii="Sylfaen" w:hAnsi="Sylfaen"/>
                <w:sz w:val="18"/>
                <w:szCs w:val="18"/>
              </w:rPr>
              <w:t>Натрий хлор</w:t>
            </w:r>
          </w:p>
        </w:tc>
        <w:tc>
          <w:tcPr>
            <w:tcW w:w="1925" w:type="dxa"/>
          </w:tcPr>
          <w:p w:rsidR="0075165B" w:rsidRPr="00A73043" w:rsidRDefault="0075165B" w:rsidP="002A1F86"/>
        </w:tc>
        <w:tc>
          <w:tcPr>
            <w:tcW w:w="1467" w:type="dxa"/>
          </w:tcPr>
          <w:p w:rsidR="0075165B" w:rsidRPr="00A73043" w:rsidRDefault="0075165B" w:rsidP="002A1F86">
            <w:r w:rsidRPr="00A73043">
              <w:t>Хлори</w:t>
            </w:r>
            <w:r>
              <w:t xml:space="preserve">д натрия, Sodium chloride, </w:t>
            </w:r>
            <w:r w:rsidRPr="00A73043">
              <w:t xml:space="preserve">9 мг / мл, </w:t>
            </w:r>
            <w:r>
              <w:t>5</w:t>
            </w:r>
            <w:r w:rsidRPr="00A73043">
              <w:t xml:space="preserve"> мл</w:t>
            </w:r>
          </w:p>
        </w:tc>
        <w:tc>
          <w:tcPr>
            <w:tcW w:w="1085" w:type="dxa"/>
          </w:tcPr>
          <w:p w:rsidR="0075165B" w:rsidRDefault="0075165B" w:rsidP="002A1F86">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Pr="0010786A" w:rsidRDefault="0075165B" w:rsidP="002A1F86">
            <w:pPr>
              <w:rPr>
                <w:rFonts w:ascii="inherit" w:hAnsi="inherit"/>
                <w:sz w:val="16"/>
                <w:szCs w:val="16"/>
              </w:rPr>
            </w:pP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79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33691136</w:t>
            </w:r>
          </w:p>
        </w:tc>
        <w:tc>
          <w:tcPr>
            <w:tcW w:w="2641" w:type="dxa"/>
            <w:vAlign w:val="center"/>
          </w:tcPr>
          <w:p w:rsidR="0075165B" w:rsidRPr="0057764A" w:rsidRDefault="0075165B" w:rsidP="002A1F86">
            <w:pPr>
              <w:rPr>
                <w:rFonts w:ascii="Sylfaen" w:hAnsi="Sylfaen"/>
                <w:sz w:val="18"/>
                <w:szCs w:val="18"/>
              </w:rPr>
            </w:pPr>
            <w:r w:rsidRPr="0076239F">
              <w:rPr>
                <w:rFonts w:ascii="Sylfaen" w:hAnsi="Sylfaen"/>
                <w:sz w:val="18"/>
                <w:szCs w:val="18"/>
              </w:rPr>
              <w:t>Натрий хлор</w:t>
            </w:r>
          </w:p>
        </w:tc>
        <w:tc>
          <w:tcPr>
            <w:tcW w:w="1925" w:type="dxa"/>
          </w:tcPr>
          <w:p w:rsidR="0075165B" w:rsidRPr="00A73043" w:rsidRDefault="0075165B" w:rsidP="002A1F86"/>
        </w:tc>
        <w:tc>
          <w:tcPr>
            <w:tcW w:w="1467" w:type="dxa"/>
          </w:tcPr>
          <w:p w:rsidR="0075165B" w:rsidRPr="00A73043" w:rsidRDefault="0075165B" w:rsidP="002A1F86">
            <w:r w:rsidRPr="00A73043">
              <w:t>Хлорид натрия, Sodium chloride, 0,9% капельный раствор 9 мг / мл, 250 мл</w:t>
            </w:r>
          </w:p>
        </w:tc>
        <w:tc>
          <w:tcPr>
            <w:tcW w:w="1085" w:type="dxa"/>
          </w:tcPr>
          <w:p w:rsidR="0075165B" w:rsidRDefault="0075165B" w:rsidP="002A1F86">
            <w:r w:rsidRPr="00A73043">
              <w:t>штук</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80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33691133</w:t>
            </w:r>
          </w:p>
        </w:tc>
        <w:tc>
          <w:tcPr>
            <w:tcW w:w="2641" w:type="dxa"/>
            <w:vAlign w:val="center"/>
          </w:tcPr>
          <w:p w:rsidR="0075165B" w:rsidRPr="0057764A" w:rsidRDefault="0075165B" w:rsidP="002A1F86">
            <w:pPr>
              <w:rPr>
                <w:rFonts w:ascii="Sylfaen" w:hAnsi="Sylfaen"/>
                <w:sz w:val="18"/>
                <w:szCs w:val="18"/>
              </w:rPr>
            </w:pPr>
            <w:r>
              <w:rPr>
                <w:rFonts w:ascii="Sylfaen" w:hAnsi="Sylfaen"/>
                <w:sz w:val="18"/>
                <w:szCs w:val="18"/>
              </w:rPr>
              <w:t>Вода для инъекций</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1F2994">
              <w:rPr>
                <w:rFonts w:ascii="Sylfaen" w:hAnsi="Sylfaen"/>
                <w:sz w:val="18"/>
                <w:szCs w:val="18"/>
              </w:rPr>
              <w:t>Вода для инъекций,  2 мл раствора для инъекций</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sidRPr="0057764A">
              <w:rPr>
                <w:rFonts w:ascii="Sylfaen" w:hAnsi="Sylfaen"/>
                <w:sz w:val="18"/>
                <w:szCs w:val="18"/>
              </w:rPr>
              <w:lastRenderedPageBreak/>
              <w:t>8</w:t>
            </w:r>
            <w:r>
              <w:rPr>
                <w:rFonts w:ascii="Sylfaen" w:hAnsi="Sylfaen"/>
                <w:sz w:val="18"/>
                <w:szCs w:val="18"/>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33651149</w:t>
            </w:r>
          </w:p>
        </w:tc>
        <w:tc>
          <w:tcPr>
            <w:tcW w:w="2641" w:type="dxa"/>
            <w:vAlign w:val="center"/>
          </w:tcPr>
          <w:p w:rsidR="0075165B" w:rsidRPr="0057764A" w:rsidRDefault="0075165B" w:rsidP="002A1F86">
            <w:pPr>
              <w:rPr>
                <w:rFonts w:ascii="Sylfaen" w:hAnsi="Sylfaen"/>
                <w:sz w:val="18"/>
                <w:szCs w:val="18"/>
              </w:rPr>
            </w:pPr>
            <w:r w:rsidRPr="001F2994">
              <w:rPr>
                <w:rFonts w:ascii="Sylfaen" w:hAnsi="Sylfaen"/>
                <w:sz w:val="18"/>
                <w:szCs w:val="18"/>
              </w:rPr>
              <w:t xml:space="preserve">Нистатин Мазь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1F2994">
              <w:rPr>
                <w:rFonts w:ascii="Sylfaen" w:hAnsi="Sylfaen"/>
                <w:sz w:val="18"/>
                <w:szCs w:val="18"/>
              </w:rPr>
              <w:t xml:space="preserve">Нистатин Мазь 100 000 М / г 15 г </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highlight w:val="yellow"/>
              </w:rPr>
            </w:pPr>
            <w:r w:rsidRPr="00853928">
              <w:rPr>
                <w:sz w:val="18"/>
                <w:szCs w:val="18"/>
                <w:highlight w:val="yellow"/>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82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33661121</w:t>
            </w:r>
          </w:p>
        </w:tc>
        <w:tc>
          <w:tcPr>
            <w:tcW w:w="2641" w:type="dxa"/>
            <w:vAlign w:val="center"/>
          </w:tcPr>
          <w:p w:rsidR="0075165B" w:rsidRPr="0057764A" w:rsidRDefault="0075165B" w:rsidP="002A1F86">
            <w:pPr>
              <w:rPr>
                <w:rFonts w:ascii="Sylfaen" w:hAnsi="Sylfaen"/>
                <w:sz w:val="18"/>
                <w:szCs w:val="18"/>
              </w:rPr>
            </w:pPr>
            <w:r w:rsidRPr="001F2994">
              <w:rPr>
                <w:rFonts w:ascii="Sylfaen" w:hAnsi="Sylfaen"/>
                <w:sz w:val="18"/>
                <w:szCs w:val="18"/>
              </w:rPr>
              <w:t xml:space="preserve">Парацетамол,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1F2994">
              <w:rPr>
                <w:rFonts w:ascii="Sylfaen" w:hAnsi="Sylfaen"/>
                <w:sz w:val="18"/>
                <w:szCs w:val="18"/>
              </w:rPr>
              <w:t xml:space="preserve">Парацетамол, </w:t>
            </w:r>
            <w:r>
              <w:rPr>
                <w:rFonts w:ascii="Sylfaen" w:hAnsi="Sylfaen"/>
                <w:sz w:val="18"/>
                <w:szCs w:val="18"/>
              </w:rPr>
              <w:t>Парацетамол, таблетка 5</w:t>
            </w:r>
            <w:r w:rsidRPr="001F2994">
              <w:rPr>
                <w:rFonts w:ascii="Sylfaen" w:hAnsi="Sylfaen"/>
                <w:sz w:val="18"/>
                <w:szCs w:val="18"/>
              </w:rPr>
              <w:t>00 мг</w:t>
            </w:r>
          </w:p>
        </w:tc>
        <w:tc>
          <w:tcPr>
            <w:tcW w:w="1085" w:type="dxa"/>
          </w:tcPr>
          <w:p w:rsidR="0075165B" w:rsidRDefault="0075165B" w:rsidP="002A1F86">
            <w:r w:rsidRPr="008E7514">
              <w:rPr>
                <w:rFonts w:ascii="GHEA Grapalat" w:hAnsi="GHEA Grapalat"/>
                <w:sz w:val="16"/>
                <w:szCs w:val="16"/>
              </w:rPr>
              <w:t>таблетка</w:t>
            </w:r>
          </w:p>
        </w:tc>
        <w:tc>
          <w:tcPr>
            <w:tcW w:w="1104" w:type="dxa"/>
          </w:tcPr>
          <w:p w:rsidR="0075165B" w:rsidRDefault="0075165B" w:rsidP="002A1F86"/>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6058CB" w:rsidRDefault="0075165B" w:rsidP="002A1F86">
            <w:pPr>
              <w:jc w:val="center"/>
              <w:rPr>
                <w:rFonts w:ascii="Sylfaen" w:hAnsi="Sylfaen"/>
                <w:sz w:val="18"/>
                <w:szCs w:val="18"/>
                <w:lang w:val="en-US"/>
              </w:rPr>
            </w:pPr>
            <w:r>
              <w:rPr>
                <w:rFonts w:ascii="Sylfaen" w:hAnsi="Sylfaen"/>
                <w:sz w:val="18"/>
                <w:szCs w:val="18"/>
                <w:lang w:val="en-US"/>
              </w:rPr>
              <w:t>83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33661121</w:t>
            </w:r>
          </w:p>
        </w:tc>
        <w:tc>
          <w:tcPr>
            <w:tcW w:w="2641" w:type="dxa"/>
            <w:vAlign w:val="center"/>
          </w:tcPr>
          <w:p w:rsidR="0075165B" w:rsidRPr="0057764A" w:rsidRDefault="0075165B" w:rsidP="002A1F86">
            <w:pPr>
              <w:rPr>
                <w:rFonts w:ascii="Sylfaen" w:hAnsi="Sylfaen"/>
                <w:sz w:val="18"/>
                <w:szCs w:val="18"/>
              </w:rPr>
            </w:pPr>
            <w:r w:rsidRPr="001F2994">
              <w:rPr>
                <w:rFonts w:ascii="Sylfaen" w:hAnsi="Sylfaen"/>
                <w:sz w:val="18"/>
                <w:szCs w:val="18"/>
              </w:rPr>
              <w:t>Парацетамол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1F2994">
              <w:rPr>
                <w:rFonts w:ascii="Sylfaen" w:hAnsi="Sylfaen"/>
                <w:sz w:val="18"/>
                <w:szCs w:val="18"/>
              </w:rPr>
              <w:t>Парацетамол, Парацетамол, таблетка 100 мг</w:t>
            </w:r>
          </w:p>
        </w:tc>
        <w:tc>
          <w:tcPr>
            <w:tcW w:w="1085" w:type="dxa"/>
          </w:tcPr>
          <w:p w:rsidR="0075165B" w:rsidRDefault="0075165B" w:rsidP="002A1F86">
            <w:r w:rsidRPr="00EA4981">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highlight w:val="yellow"/>
              </w:rPr>
            </w:pPr>
            <w:r w:rsidRPr="00853928">
              <w:rPr>
                <w:sz w:val="18"/>
                <w:szCs w:val="18"/>
                <w:highlight w:val="yellow"/>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9D2FFB" w:rsidRDefault="0075165B" w:rsidP="002A1F86">
            <w:pPr>
              <w:jc w:val="center"/>
              <w:rPr>
                <w:rFonts w:ascii="Sylfaen" w:hAnsi="Sylfaen"/>
                <w:sz w:val="18"/>
                <w:szCs w:val="18"/>
                <w:lang w:val="en-US"/>
              </w:rPr>
            </w:pPr>
            <w:r>
              <w:rPr>
                <w:rFonts w:ascii="Sylfaen" w:hAnsi="Sylfaen"/>
                <w:sz w:val="18"/>
                <w:szCs w:val="18"/>
                <w:lang w:val="en-US"/>
              </w:rPr>
              <w:t>84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33651131</w:t>
            </w:r>
          </w:p>
        </w:tc>
        <w:tc>
          <w:tcPr>
            <w:tcW w:w="2641" w:type="dxa"/>
            <w:vAlign w:val="center"/>
          </w:tcPr>
          <w:p w:rsidR="0075165B" w:rsidRPr="0057764A" w:rsidRDefault="0075165B" w:rsidP="002A1F86">
            <w:pPr>
              <w:rPr>
                <w:rFonts w:ascii="Sylfaen" w:hAnsi="Sylfaen"/>
                <w:sz w:val="18"/>
                <w:szCs w:val="18"/>
              </w:rPr>
            </w:pPr>
            <w:r w:rsidRPr="001F2994">
              <w:rPr>
                <w:rFonts w:ascii="Sylfaen" w:hAnsi="Sylfaen"/>
                <w:sz w:val="18"/>
                <w:szCs w:val="18"/>
              </w:rPr>
              <w:t xml:space="preserve">Сульфаметоксазол, триметоприм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1F2994">
              <w:rPr>
                <w:rFonts w:ascii="Sylfaen" w:hAnsi="Sylfaen"/>
                <w:sz w:val="18"/>
                <w:szCs w:val="18"/>
              </w:rPr>
              <w:t>Сульфаметоксазол, триметоприм таблетка 400 мг + 80 мг</w:t>
            </w:r>
          </w:p>
        </w:tc>
        <w:tc>
          <w:tcPr>
            <w:tcW w:w="1085" w:type="dxa"/>
          </w:tcPr>
          <w:p w:rsidR="0075165B" w:rsidRDefault="0075165B" w:rsidP="002A1F86">
            <w:r w:rsidRPr="00EA4981">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9D2FFB" w:rsidRDefault="0075165B" w:rsidP="002A1F86">
            <w:pPr>
              <w:jc w:val="center"/>
              <w:rPr>
                <w:rFonts w:ascii="Sylfaen" w:hAnsi="Sylfaen"/>
                <w:sz w:val="18"/>
                <w:szCs w:val="18"/>
                <w:lang w:val="en-US"/>
              </w:rPr>
            </w:pPr>
            <w:r>
              <w:rPr>
                <w:rFonts w:ascii="Sylfaen" w:hAnsi="Sylfaen"/>
                <w:sz w:val="18"/>
                <w:szCs w:val="18"/>
                <w:lang w:val="en-US"/>
              </w:rPr>
              <w:t>85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33651131</w:t>
            </w:r>
          </w:p>
        </w:tc>
        <w:tc>
          <w:tcPr>
            <w:tcW w:w="2641" w:type="dxa"/>
          </w:tcPr>
          <w:p w:rsidR="0075165B" w:rsidRDefault="0075165B" w:rsidP="002A1F86">
            <w:r w:rsidRPr="00013F94">
              <w:rPr>
                <w:rFonts w:ascii="Sylfaen" w:hAnsi="Sylfaen"/>
                <w:sz w:val="18"/>
                <w:szCs w:val="18"/>
              </w:rPr>
              <w:t xml:space="preserve">Сульфаметоксазол, триметоприм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EA21CC">
              <w:rPr>
                <w:rFonts w:ascii="Sylfaen" w:hAnsi="Sylfaen"/>
                <w:sz w:val="18"/>
                <w:szCs w:val="18"/>
              </w:rPr>
              <w:t>Сульфаметоксазол, триметоприм таблетка 800 мг + 160 мг</w:t>
            </w:r>
          </w:p>
        </w:tc>
        <w:tc>
          <w:tcPr>
            <w:tcW w:w="1085" w:type="dxa"/>
          </w:tcPr>
          <w:p w:rsidR="0075165B" w:rsidRDefault="0075165B" w:rsidP="002A1F86">
            <w:r w:rsidRPr="00EA4981">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9D2FFB" w:rsidRDefault="0075165B" w:rsidP="002A1F86">
            <w:pPr>
              <w:jc w:val="center"/>
              <w:rPr>
                <w:rFonts w:ascii="Sylfaen" w:hAnsi="Sylfaen"/>
                <w:sz w:val="18"/>
                <w:szCs w:val="18"/>
                <w:lang w:val="en-US"/>
              </w:rPr>
            </w:pPr>
            <w:r>
              <w:rPr>
                <w:rFonts w:ascii="Sylfaen" w:hAnsi="Sylfaen"/>
                <w:sz w:val="18"/>
                <w:szCs w:val="18"/>
                <w:lang w:val="en-US"/>
              </w:rPr>
              <w:t>86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33651131</w:t>
            </w:r>
          </w:p>
        </w:tc>
        <w:tc>
          <w:tcPr>
            <w:tcW w:w="2641" w:type="dxa"/>
          </w:tcPr>
          <w:p w:rsidR="0075165B" w:rsidRDefault="0075165B" w:rsidP="002A1F86">
            <w:r w:rsidRPr="00013F94">
              <w:rPr>
                <w:rFonts w:ascii="Sylfaen" w:hAnsi="Sylfaen"/>
                <w:sz w:val="18"/>
                <w:szCs w:val="18"/>
              </w:rPr>
              <w:t xml:space="preserve">Сульфаметоксазол, триметоприм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EA21CC">
              <w:rPr>
                <w:rFonts w:ascii="Sylfaen" w:hAnsi="Sylfaen"/>
                <w:sz w:val="18"/>
                <w:szCs w:val="18"/>
              </w:rPr>
              <w:t xml:space="preserve">Сульфаметоксазол, триметоприм </w:t>
            </w:r>
            <w:r w:rsidRPr="00EA21CC">
              <w:rPr>
                <w:rFonts w:ascii="Sylfaen" w:hAnsi="Sylfaen"/>
                <w:sz w:val="18"/>
                <w:szCs w:val="18"/>
              </w:rPr>
              <w:lastRenderedPageBreak/>
              <w:t>внутривенно препарат 200 мг / 5 мл + 40 мг / 5 мл 100 мл</w:t>
            </w:r>
          </w:p>
        </w:tc>
        <w:tc>
          <w:tcPr>
            <w:tcW w:w="1085" w:type="dxa"/>
          </w:tcPr>
          <w:p w:rsidR="0075165B" w:rsidRDefault="0075165B" w:rsidP="002A1F86">
            <w:proofErr w:type="gramStart"/>
            <w:r w:rsidRPr="00733744">
              <w:rPr>
                <w:rFonts w:ascii="Sylfaen" w:hAnsi="Sylfaen"/>
                <w:color w:val="000000"/>
                <w:sz w:val="18"/>
                <w:szCs w:val="18"/>
              </w:rPr>
              <w:lastRenderedPageBreak/>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 xml:space="preserve">Провайдер аптечных сетей в </w:t>
            </w:r>
            <w:r w:rsidRPr="00313D34">
              <w:rPr>
                <w:sz w:val="16"/>
                <w:szCs w:val="16"/>
              </w:rPr>
              <w:lastRenderedPageBreak/>
              <w:t>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9D2FFB" w:rsidRDefault="0075165B" w:rsidP="002A1F86">
            <w:pPr>
              <w:jc w:val="center"/>
              <w:rPr>
                <w:rFonts w:ascii="Sylfaen" w:hAnsi="Sylfaen"/>
                <w:sz w:val="18"/>
                <w:szCs w:val="18"/>
                <w:lang w:val="en-US"/>
              </w:rPr>
            </w:pPr>
            <w:r>
              <w:rPr>
                <w:rFonts w:ascii="Sylfaen" w:hAnsi="Sylfaen"/>
                <w:sz w:val="18"/>
                <w:szCs w:val="18"/>
                <w:lang w:val="en-US"/>
              </w:rPr>
              <w:lastRenderedPageBreak/>
              <w:t>87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33611110</w:t>
            </w:r>
          </w:p>
        </w:tc>
        <w:tc>
          <w:tcPr>
            <w:tcW w:w="2641" w:type="dxa"/>
            <w:vAlign w:val="center"/>
          </w:tcPr>
          <w:p w:rsidR="0075165B" w:rsidRPr="0057764A" w:rsidRDefault="0075165B" w:rsidP="002A1F86">
            <w:pPr>
              <w:rPr>
                <w:rFonts w:ascii="Sylfaen" w:hAnsi="Sylfaen"/>
                <w:sz w:val="18"/>
                <w:szCs w:val="18"/>
              </w:rPr>
            </w:pPr>
            <w:r w:rsidRPr="00EA21CC">
              <w:rPr>
                <w:rFonts w:ascii="Sylfaen" w:hAnsi="Sylfaen"/>
                <w:sz w:val="18"/>
                <w:szCs w:val="18"/>
              </w:rPr>
              <w:t xml:space="preserve">Гидроксид алюминия + гидроксид магния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EA21CC">
              <w:rPr>
                <w:rFonts w:ascii="Sylfaen" w:hAnsi="Sylfaen"/>
                <w:sz w:val="18"/>
                <w:szCs w:val="18"/>
              </w:rPr>
              <w:t>Гидроксид алюминия + гидроксид магния лекарственное средство (436 мг + 150 мг) 10 мл</w:t>
            </w:r>
          </w:p>
        </w:tc>
        <w:tc>
          <w:tcPr>
            <w:tcW w:w="1085" w:type="dxa"/>
          </w:tcPr>
          <w:p w:rsidR="0075165B" w:rsidRDefault="0075165B" w:rsidP="002A1F86">
            <w:proofErr w:type="gramStart"/>
            <w:r w:rsidRPr="00733744">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60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9D2FFB" w:rsidRDefault="0075165B" w:rsidP="002A1F86">
            <w:pPr>
              <w:jc w:val="center"/>
              <w:rPr>
                <w:rFonts w:ascii="Sylfaen" w:hAnsi="Sylfaen"/>
                <w:sz w:val="18"/>
                <w:szCs w:val="18"/>
                <w:lang w:val="en-US"/>
              </w:rPr>
            </w:pPr>
            <w:r>
              <w:rPr>
                <w:rFonts w:ascii="Sylfaen" w:hAnsi="Sylfaen"/>
                <w:sz w:val="18"/>
                <w:szCs w:val="18"/>
                <w:lang w:val="en-US"/>
              </w:rPr>
              <w:t>88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33621620</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Спиронолактон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Спиронолактон, Spironolactone, таблетка 25 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9D2FFB" w:rsidRDefault="0075165B" w:rsidP="002A1F86">
            <w:pPr>
              <w:jc w:val="center"/>
              <w:rPr>
                <w:rFonts w:ascii="Sylfaen" w:hAnsi="Sylfaen"/>
                <w:sz w:val="18"/>
                <w:szCs w:val="18"/>
                <w:lang w:val="en-US"/>
              </w:rPr>
            </w:pPr>
            <w:r>
              <w:rPr>
                <w:rFonts w:ascii="Sylfaen" w:hAnsi="Sylfaen"/>
                <w:sz w:val="18"/>
                <w:szCs w:val="18"/>
                <w:lang w:val="en-US"/>
              </w:rPr>
              <w:t>89</w:t>
            </w:r>
          </w:p>
        </w:tc>
        <w:tc>
          <w:tcPr>
            <w:tcW w:w="1633" w:type="dxa"/>
            <w:vAlign w:val="bottom"/>
          </w:tcPr>
          <w:p w:rsidR="0075165B" w:rsidRPr="002B22E5" w:rsidRDefault="0075165B" w:rsidP="002A1F86">
            <w:pPr>
              <w:jc w:val="right"/>
              <w:rPr>
                <w:rFonts w:ascii="Sylfaen" w:hAnsi="Sylfaen"/>
                <w:sz w:val="18"/>
                <w:szCs w:val="18"/>
              </w:rPr>
            </w:pPr>
            <w:r w:rsidRPr="002B22E5">
              <w:rPr>
                <w:rFonts w:ascii="Sylfaen" w:hAnsi="Sylfaen"/>
                <w:sz w:val="18"/>
                <w:szCs w:val="18"/>
              </w:rPr>
              <w:t>33621620</w:t>
            </w:r>
          </w:p>
        </w:tc>
        <w:tc>
          <w:tcPr>
            <w:tcW w:w="2641" w:type="dxa"/>
            <w:vAlign w:val="center"/>
          </w:tcPr>
          <w:p w:rsidR="0075165B" w:rsidRPr="002B22E5" w:rsidRDefault="0075165B" w:rsidP="002A1F86">
            <w:pPr>
              <w:rPr>
                <w:rFonts w:ascii="Sylfaen" w:hAnsi="Sylfaen"/>
                <w:sz w:val="18"/>
                <w:szCs w:val="18"/>
              </w:rPr>
            </w:pPr>
            <w:r w:rsidRPr="002B22E5">
              <w:rPr>
                <w:rFonts w:ascii="GHEA Grapalat" w:hAnsi="GHEA Grapalat"/>
                <w:sz w:val="16"/>
                <w:szCs w:val="16"/>
              </w:rPr>
              <w:t>Спиронолактон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Спиронолактон, Spironolactone, таблетка </w:t>
            </w:r>
            <w:r>
              <w:rPr>
                <w:rFonts w:ascii="GHEA Grapalat" w:hAnsi="GHEA Grapalat"/>
                <w:sz w:val="16"/>
                <w:szCs w:val="16"/>
              </w:rPr>
              <w:t>50</w:t>
            </w:r>
            <w:r w:rsidRPr="00E829E0">
              <w:rPr>
                <w:rFonts w:ascii="GHEA Grapalat" w:hAnsi="GHEA Grapalat"/>
                <w:sz w:val="16"/>
                <w:szCs w:val="16"/>
              </w:rPr>
              <w:t xml:space="preserve"> 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Pr>
                <w:rFonts w:ascii="Sylfaen" w:hAnsi="Sylfaen"/>
                <w:sz w:val="18"/>
                <w:szCs w:val="18"/>
                <w:lang w:val="en-US"/>
              </w:rPr>
              <w:t>90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33661129</w:t>
            </w:r>
          </w:p>
        </w:tc>
        <w:tc>
          <w:tcPr>
            <w:tcW w:w="2641" w:type="dxa"/>
            <w:vAlign w:val="center"/>
          </w:tcPr>
          <w:p w:rsidR="0075165B" w:rsidRPr="0057764A" w:rsidRDefault="0075165B" w:rsidP="002A1F86">
            <w:pPr>
              <w:rPr>
                <w:rFonts w:ascii="Sylfaen" w:hAnsi="Sylfaen"/>
                <w:sz w:val="18"/>
                <w:szCs w:val="18"/>
              </w:rPr>
            </w:pPr>
            <w:r w:rsidRPr="00AB3D44">
              <w:rPr>
                <w:rFonts w:ascii="Sylfaen" w:hAnsi="Sylfaen"/>
                <w:sz w:val="18"/>
                <w:szCs w:val="18"/>
              </w:rPr>
              <w:t xml:space="preserve">Вальпроевая кислота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Вальпроевая кислота таблетки, с длительным высвобождением 300 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sidRPr="0057764A">
              <w:rPr>
                <w:rFonts w:ascii="Sylfaen" w:hAnsi="Sylfaen"/>
                <w:sz w:val="18"/>
                <w:szCs w:val="18"/>
              </w:rPr>
              <w:t>9</w:t>
            </w:r>
            <w:r>
              <w:rPr>
                <w:rFonts w:ascii="Sylfaen" w:hAnsi="Sylfaen"/>
                <w:sz w:val="18"/>
                <w:szCs w:val="18"/>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33621730</w:t>
            </w:r>
          </w:p>
        </w:tc>
        <w:tc>
          <w:tcPr>
            <w:tcW w:w="2641" w:type="dxa"/>
            <w:vAlign w:val="center"/>
          </w:tcPr>
          <w:p w:rsidR="0075165B" w:rsidRPr="0057764A" w:rsidRDefault="0075165B" w:rsidP="002A1F86">
            <w:pPr>
              <w:rPr>
                <w:rFonts w:ascii="Sylfaen" w:hAnsi="Sylfaen"/>
                <w:sz w:val="18"/>
                <w:szCs w:val="18"/>
              </w:rPr>
            </w:pPr>
            <w:r>
              <w:rPr>
                <w:rFonts w:ascii="GHEA Grapalat" w:hAnsi="GHEA Grapalat"/>
                <w:color w:val="000000"/>
                <w:sz w:val="18"/>
                <w:szCs w:val="18"/>
              </w:rPr>
              <w:t>верапамил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verapamil  80</w:t>
            </w:r>
            <w:r>
              <w:rPr>
                <w:rFonts w:ascii="Sylfaen" w:hAnsi="Sylfaen"/>
                <w:sz w:val="18"/>
                <w:szCs w:val="18"/>
              </w:rPr>
              <w:t>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w:t>
            </w:r>
          </w:p>
        </w:tc>
        <w:tc>
          <w:tcPr>
            <w:tcW w:w="1022" w:type="dxa"/>
          </w:tcPr>
          <w:p w:rsidR="0075165B" w:rsidRDefault="0075165B" w:rsidP="002A1F86">
            <w:r w:rsidRPr="00313D34">
              <w:rPr>
                <w:sz w:val="16"/>
                <w:szCs w:val="16"/>
              </w:rPr>
              <w:t xml:space="preserve">Провайдер аптечных сетей в Армавирском марзе, </w:t>
            </w:r>
            <w:r w:rsidRPr="00313D34">
              <w:rPr>
                <w:sz w:val="16"/>
                <w:szCs w:val="16"/>
              </w:rPr>
              <w:lastRenderedPageBreak/>
              <w:t>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Pr>
                <w:rFonts w:ascii="Sylfaen" w:hAnsi="Sylfaen"/>
                <w:sz w:val="18"/>
                <w:szCs w:val="18"/>
                <w:lang w:val="en-US"/>
              </w:rPr>
              <w:lastRenderedPageBreak/>
              <w:t>92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33651116</w:t>
            </w:r>
          </w:p>
        </w:tc>
        <w:tc>
          <w:tcPr>
            <w:tcW w:w="2641" w:type="dxa"/>
          </w:tcPr>
          <w:p w:rsidR="0075165B" w:rsidRDefault="0075165B" w:rsidP="002A1F86">
            <w:r w:rsidRPr="009C6E4C">
              <w:t>Цефазолин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Цефазолин, порошок для инъекций, раствор 1000 мг</w:t>
            </w:r>
          </w:p>
        </w:tc>
        <w:tc>
          <w:tcPr>
            <w:tcW w:w="1085" w:type="dxa"/>
          </w:tcPr>
          <w:p w:rsidR="0075165B" w:rsidRDefault="0075165B" w:rsidP="002A1F86">
            <w:r w:rsidRPr="00E930E9">
              <w:rPr>
                <w:rFonts w:ascii="GHEA Grapalat" w:hAnsi="GHEA Grapalat"/>
                <w:color w:val="000000"/>
                <w:sz w:val="18"/>
                <w:szCs w:val="18"/>
              </w:rPr>
              <w:t>амп.</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Pr>
                <w:rFonts w:ascii="Sylfaen" w:hAnsi="Sylfaen"/>
                <w:sz w:val="18"/>
                <w:szCs w:val="18"/>
                <w:lang w:val="en-US"/>
              </w:rPr>
              <w:t>93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33651116</w:t>
            </w:r>
          </w:p>
        </w:tc>
        <w:tc>
          <w:tcPr>
            <w:tcW w:w="2641" w:type="dxa"/>
          </w:tcPr>
          <w:p w:rsidR="0075165B" w:rsidRDefault="0075165B" w:rsidP="002A1F86">
            <w:r w:rsidRPr="009C6E4C">
              <w:t>Цефазолин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 xml:space="preserve">Цефазолин, порошок для инъекций, раствор </w:t>
            </w:r>
            <w:r>
              <w:rPr>
                <w:rFonts w:ascii="Sylfaen" w:hAnsi="Sylfaen"/>
                <w:sz w:val="18"/>
                <w:szCs w:val="18"/>
              </w:rPr>
              <w:t>5</w:t>
            </w:r>
            <w:r w:rsidRPr="00AB3D44">
              <w:rPr>
                <w:rFonts w:ascii="Sylfaen" w:hAnsi="Sylfaen"/>
                <w:sz w:val="18"/>
                <w:szCs w:val="18"/>
              </w:rPr>
              <w:t>00 мг</w:t>
            </w:r>
          </w:p>
        </w:tc>
        <w:tc>
          <w:tcPr>
            <w:tcW w:w="1085" w:type="dxa"/>
          </w:tcPr>
          <w:p w:rsidR="0075165B" w:rsidRDefault="0075165B" w:rsidP="002A1F86">
            <w:r w:rsidRPr="00E930E9">
              <w:rPr>
                <w:rFonts w:ascii="GHEA Grapalat" w:hAnsi="GHEA Grapalat"/>
                <w:color w:val="000000"/>
                <w:sz w:val="18"/>
                <w:szCs w:val="18"/>
              </w:rPr>
              <w:t>амп.</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Pr>
                <w:rFonts w:ascii="Sylfaen" w:hAnsi="Sylfaen"/>
                <w:sz w:val="18"/>
                <w:szCs w:val="18"/>
                <w:lang w:val="en-US"/>
              </w:rPr>
              <w:t>94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33651141</w:t>
            </w:r>
          </w:p>
        </w:tc>
        <w:tc>
          <w:tcPr>
            <w:tcW w:w="2641" w:type="dxa"/>
            <w:vAlign w:val="center"/>
          </w:tcPr>
          <w:p w:rsidR="0075165B" w:rsidRPr="0057764A" w:rsidRDefault="0075165B" w:rsidP="002A1F86">
            <w:pPr>
              <w:rPr>
                <w:rFonts w:ascii="Sylfaen" w:hAnsi="Sylfaen"/>
                <w:sz w:val="18"/>
                <w:szCs w:val="18"/>
              </w:rPr>
            </w:pPr>
            <w:r w:rsidRPr="00AB3D44">
              <w:rPr>
                <w:rFonts w:ascii="Sylfaen" w:hAnsi="Sylfaen"/>
                <w:sz w:val="18"/>
                <w:szCs w:val="18"/>
              </w:rPr>
              <w:t xml:space="preserve">Цефуроксим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Цефуроксим порошок для инъекций раствор, 750 мг</w:t>
            </w:r>
          </w:p>
        </w:tc>
        <w:tc>
          <w:tcPr>
            <w:tcW w:w="1085" w:type="dxa"/>
          </w:tcPr>
          <w:p w:rsidR="0075165B" w:rsidRDefault="0075165B" w:rsidP="002A1F86">
            <w:r w:rsidRPr="00E930E9">
              <w:rPr>
                <w:rFonts w:ascii="GHEA Grapalat" w:hAnsi="GHEA Grapalat"/>
                <w:color w:val="000000"/>
                <w:sz w:val="18"/>
                <w:szCs w:val="18"/>
              </w:rPr>
              <w:t>амп.</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Pr>
                <w:rFonts w:ascii="Sylfaen" w:hAnsi="Sylfaen"/>
                <w:sz w:val="18"/>
                <w:szCs w:val="18"/>
                <w:lang w:val="en-US"/>
              </w:rPr>
              <w:t>95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33651116</w:t>
            </w:r>
          </w:p>
        </w:tc>
        <w:tc>
          <w:tcPr>
            <w:tcW w:w="2641" w:type="dxa"/>
          </w:tcPr>
          <w:p w:rsidR="0075165B" w:rsidRDefault="0075165B" w:rsidP="002A1F86">
            <w:r w:rsidRPr="00BE5C4C">
              <w:rPr>
                <w:rFonts w:ascii="Calibri" w:hAnsi="Calibri"/>
                <w:color w:val="000000"/>
                <w:sz w:val="22"/>
                <w:szCs w:val="22"/>
              </w:rPr>
              <w:t>цефтриаксон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 ceftriaxone </w:t>
            </w:r>
            <w:r>
              <w:rPr>
                <w:rFonts w:ascii="GHEA Grapalat" w:hAnsi="GHEA Grapalat"/>
                <w:color w:val="000000"/>
                <w:sz w:val="16"/>
                <w:szCs w:val="16"/>
              </w:rPr>
              <w:t xml:space="preserve">Порошок для приготовления раствора для внутривенного и внутримышечного введения </w:t>
            </w:r>
            <w:r w:rsidRPr="0057764A">
              <w:rPr>
                <w:rFonts w:ascii="Sylfaen" w:hAnsi="Sylfaen"/>
                <w:sz w:val="18"/>
                <w:szCs w:val="18"/>
              </w:rPr>
              <w:t>1000</w:t>
            </w:r>
            <w:r>
              <w:rPr>
                <w:rFonts w:ascii="Sylfaen" w:hAnsi="Sylfaen"/>
                <w:sz w:val="18"/>
                <w:szCs w:val="18"/>
              </w:rPr>
              <w:t>мг</w:t>
            </w:r>
          </w:p>
        </w:tc>
        <w:tc>
          <w:tcPr>
            <w:tcW w:w="1085" w:type="dxa"/>
            <w:vAlign w:val="bottom"/>
          </w:tcPr>
          <w:p w:rsidR="0075165B" w:rsidRDefault="0075165B" w:rsidP="002A1F86">
            <w:pPr>
              <w:rPr>
                <w:rFonts w:ascii="GHEA Grapalat" w:hAnsi="GHEA Grapalat"/>
                <w:color w:val="000000"/>
                <w:sz w:val="18"/>
                <w:szCs w:val="18"/>
              </w:rPr>
            </w:pPr>
            <w:r>
              <w:rPr>
                <w:rFonts w:ascii="GHEA Grapalat" w:hAnsi="GHEA Grapalat"/>
                <w:color w:val="000000"/>
                <w:sz w:val="18"/>
                <w:szCs w:val="18"/>
              </w:rPr>
              <w:t>амп.</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400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Pr>
                <w:rFonts w:ascii="Sylfaen" w:hAnsi="Sylfaen"/>
                <w:sz w:val="18"/>
                <w:szCs w:val="18"/>
                <w:lang w:val="en-US"/>
              </w:rPr>
              <w:t>96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33651118</w:t>
            </w:r>
          </w:p>
        </w:tc>
        <w:tc>
          <w:tcPr>
            <w:tcW w:w="2641" w:type="dxa"/>
          </w:tcPr>
          <w:p w:rsidR="0075165B" w:rsidRDefault="0075165B" w:rsidP="002A1F86">
            <w:r w:rsidRPr="00BE5C4C">
              <w:rPr>
                <w:rFonts w:ascii="Calibri" w:hAnsi="Calibri"/>
                <w:color w:val="000000"/>
                <w:sz w:val="22"/>
                <w:szCs w:val="22"/>
              </w:rPr>
              <w:t>цефтриаксон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 xml:space="preserve">ceftriaxone </w:t>
            </w:r>
            <w:r>
              <w:rPr>
                <w:rFonts w:ascii="GHEA Grapalat" w:hAnsi="GHEA Grapalat"/>
                <w:color w:val="000000"/>
                <w:sz w:val="16"/>
                <w:szCs w:val="16"/>
              </w:rPr>
              <w:t xml:space="preserve">Порошок для приготовления раствора для внутривенного и внутримышечного введения </w:t>
            </w:r>
            <w:r>
              <w:rPr>
                <w:rFonts w:ascii="Sylfaen" w:hAnsi="Sylfaen"/>
                <w:sz w:val="18"/>
                <w:szCs w:val="18"/>
              </w:rPr>
              <w:lastRenderedPageBreak/>
              <w:t>5</w:t>
            </w:r>
            <w:r w:rsidRPr="0057764A">
              <w:rPr>
                <w:rFonts w:ascii="Sylfaen" w:hAnsi="Sylfaen"/>
                <w:sz w:val="18"/>
                <w:szCs w:val="18"/>
              </w:rPr>
              <w:t>00</w:t>
            </w:r>
            <w:r>
              <w:rPr>
                <w:rFonts w:ascii="Sylfaen" w:hAnsi="Sylfaen"/>
                <w:sz w:val="18"/>
                <w:szCs w:val="18"/>
              </w:rPr>
              <w:t>мг</w:t>
            </w:r>
          </w:p>
        </w:tc>
        <w:tc>
          <w:tcPr>
            <w:tcW w:w="1085" w:type="dxa"/>
            <w:vAlign w:val="bottom"/>
          </w:tcPr>
          <w:p w:rsidR="0075165B" w:rsidRDefault="0075165B" w:rsidP="002A1F86">
            <w:pPr>
              <w:rPr>
                <w:rFonts w:ascii="GHEA Grapalat" w:hAnsi="GHEA Grapalat"/>
                <w:color w:val="000000"/>
                <w:sz w:val="18"/>
                <w:szCs w:val="18"/>
              </w:rPr>
            </w:pPr>
            <w:r>
              <w:rPr>
                <w:rFonts w:ascii="GHEA Grapalat" w:hAnsi="GHEA Grapalat"/>
                <w:color w:val="000000"/>
                <w:sz w:val="18"/>
                <w:szCs w:val="18"/>
              </w:rPr>
              <w:lastRenderedPageBreak/>
              <w:t>амп.</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Исаакян 1,22д, не </w:t>
            </w:r>
            <w:r w:rsidRPr="00313D34">
              <w:rPr>
                <w:sz w:val="16"/>
                <w:szCs w:val="16"/>
              </w:rPr>
              <w:lastRenderedPageBreak/>
              <w:t>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en-US"/>
              </w:rPr>
            </w:pPr>
            <w:r>
              <w:rPr>
                <w:rFonts w:ascii="Sylfaen" w:hAnsi="Sylfaen"/>
                <w:sz w:val="18"/>
                <w:szCs w:val="18"/>
                <w:lang w:val="en-US"/>
              </w:rPr>
              <w:lastRenderedPageBreak/>
              <w:t>97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33621240</w:t>
            </w:r>
          </w:p>
        </w:tc>
        <w:tc>
          <w:tcPr>
            <w:tcW w:w="2641" w:type="dxa"/>
            <w:vAlign w:val="center"/>
          </w:tcPr>
          <w:p w:rsidR="0075165B" w:rsidRPr="0057764A" w:rsidRDefault="0075165B" w:rsidP="002A1F86">
            <w:pPr>
              <w:rPr>
                <w:rFonts w:ascii="Sylfaen" w:hAnsi="Sylfaen"/>
                <w:sz w:val="18"/>
                <w:szCs w:val="18"/>
              </w:rPr>
            </w:pPr>
            <w:r w:rsidRPr="00AB3D44">
              <w:rPr>
                <w:rFonts w:ascii="Sylfaen" w:hAnsi="Sylfaen"/>
                <w:sz w:val="18"/>
                <w:szCs w:val="18"/>
              </w:rPr>
              <w:t xml:space="preserve">Цианокобаламин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 xml:space="preserve">Цианокобаламин раствор для м / </w:t>
            </w:r>
            <w:proofErr w:type="gramStart"/>
            <w:r w:rsidRPr="00AB3D44">
              <w:rPr>
                <w:rFonts w:ascii="Sylfaen" w:hAnsi="Sylfaen"/>
                <w:sz w:val="18"/>
                <w:szCs w:val="18"/>
              </w:rPr>
              <w:t>м</w:t>
            </w:r>
            <w:proofErr w:type="gramEnd"/>
            <w:r w:rsidRPr="00AB3D44">
              <w:rPr>
                <w:rFonts w:ascii="Sylfaen" w:hAnsi="Sylfaen"/>
                <w:sz w:val="18"/>
                <w:szCs w:val="18"/>
              </w:rPr>
              <w:t xml:space="preserve"> или э / м введения, 0,2 мг / мл, 1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Pr>
                <w:rFonts w:ascii="Sylfaen" w:hAnsi="Sylfaen"/>
                <w:sz w:val="18"/>
                <w:szCs w:val="18"/>
                <w:lang w:val="hy-AM"/>
              </w:rPr>
              <w:t>98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33651134</w:t>
            </w:r>
          </w:p>
        </w:tc>
        <w:tc>
          <w:tcPr>
            <w:tcW w:w="2641" w:type="dxa"/>
            <w:vAlign w:val="center"/>
          </w:tcPr>
          <w:p w:rsidR="0075165B" w:rsidRPr="0057764A" w:rsidRDefault="0075165B" w:rsidP="002A1F86">
            <w:pPr>
              <w:rPr>
                <w:rFonts w:ascii="Sylfaen" w:hAnsi="Sylfaen"/>
                <w:sz w:val="18"/>
                <w:szCs w:val="18"/>
              </w:rPr>
            </w:pPr>
            <w:r w:rsidRPr="00CB3620">
              <w:rPr>
                <w:rFonts w:ascii="Calibri" w:hAnsi="Calibri"/>
                <w:color w:val="000000"/>
                <w:sz w:val="22"/>
                <w:szCs w:val="22"/>
              </w:rPr>
              <w:t>ципрофлоксацин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ciprofloxacin,  250</w:t>
            </w:r>
            <w:r>
              <w:rPr>
                <w:rFonts w:ascii="Sylfaen" w:hAnsi="Sylfaen"/>
                <w:sz w:val="18"/>
                <w:szCs w:val="18"/>
              </w:rPr>
              <w:t>мг</w:t>
            </w:r>
          </w:p>
        </w:tc>
        <w:tc>
          <w:tcPr>
            <w:tcW w:w="1085" w:type="dxa"/>
          </w:tcPr>
          <w:p w:rsidR="0075165B" w:rsidRDefault="0075165B" w:rsidP="002A1F86">
            <w:r w:rsidRPr="005A620A">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Pr>
                <w:rFonts w:ascii="Sylfaen" w:hAnsi="Sylfaen"/>
                <w:sz w:val="18"/>
                <w:szCs w:val="18"/>
                <w:lang w:val="hy-AM"/>
              </w:rPr>
              <w:t>99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33651134</w:t>
            </w:r>
          </w:p>
        </w:tc>
        <w:tc>
          <w:tcPr>
            <w:tcW w:w="2641" w:type="dxa"/>
          </w:tcPr>
          <w:p w:rsidR="0075165B" w:rsidRDefault="0075165B" w:rsidP="002A1F86">
            <w:r w:rsidRPr="00CB3620">
              <w:rPr>
                <w:rFonts w:ascii="Calibri" w:hAnsi="Calibri"/>
                <w:color w:val="000000"/>
                <w:sz w:val="22"/>
                <w:szCs w:val="22"/>
              </w:rPr>
              <w:t>ципрофлоксацин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Ciprofloqsacin,</w:t>
            </w:r>
            <w:r>
              <w:rPr>
                <w:rFonts w:ascii="Sylfaen" w:hAnsi="Sylfaen"/>
                <w:sz w:val="18"/>
                <w:szCs w:val="18"/>
              </w:rPr>
              <w:t xml:space="preserve"> </w:t>
            </w:r>
            <w:r w:rsidRPr="0057764A">
              <w:rPr>
                <w:rFonts w:ascii="Sylfaen" w:hAnsi="Sylfaen"/>
                <w:sz w:val="18"/>
                <w:szCs w:val="18"/>
              </w:rPr>
              <w:t>500mg</w:t>
            </w:r>
          </w:p>
        </w:tc>
        <w:tc>
          <w:tcPr>
            <w:tcW w:w="1085" w:type="dxa"/>
          </w:tcPr>
          <w:p w:rsidR="0075165B" w:rsidRDefault="0075165B" w:rsidP="002A1F86">
            <w:r w:rsidRPr="005A620A">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10</w:t>
            </w:r>
            <w:r>
              <w:rPr>
                <w:rFonts w:ascii="Sylfaen" w:hAnsi="Sylfaen"/>
                <w:sz w:val="18"/>
                <w:szCs w:val="18"/>
                <w:lang w:val="hy-AM"/>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33651134</w:t>
            </w:r>
          </w:p>
        </w:tc>
        <w:tc>
          <w:tcPr>
            <w:tcW w:w="2641" w:type="dxa"/>
          </w:tcPr>
          <w:p w:rsidR="0075165B" w:rsidRDefault="0075165B" w:rsidP="002A1F86">
            <w:r w:rsidRPr="00CB3620">
              <w:rPr>
                <w:rFonts w:ascii="Calibri" w:hAnsi="Calibri"/>
                <w:color w:val="000000"/>
                <w:sz w:val="22"/>
                <w:szCs w:val="22"/>
              </w:rPr>
              <w:t>ципрофлоксацин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9F6212" w:rsidRDefault="0075165B" w:rsidP="002A1F86">
            <w:pPr>
              <w:rPr>
                <w:rFonts w:ascii="Sylfaen" w:hAnsi="Sylfaen"/>
                <w:sz w:val="18"/>
                <w:szCs w:val="18"/>
              </w:rPr>
            </w:pPr>
            <w:r w:rsidRPr="009F6212">
              <w:rPr>
                <w:rFonts w:ascii="Sylfaen" w:hAnsi="Sylfaen"/>
                <w:sz w:val="18"/>
                <w:szCs w:val="18"/>
              </w:rPr>
              <w:t xml:space="preserve">ciprofloxacin </w:t>
            </w:r>
            <w:r w:rsidRPr="009F6212">
              <w:rPr>
                <w:rFonts w:ascii="GHEA Grapalat" w:hAnsi="GHEA Grapalat"/>
                <w:color w:val="000000"/>
                <w:sz w:val="16"/>
                <w:szCs w:val="16"/>
              </w:rPr>
              <w:t>гл. капли</w:t>
            </w:r>
            <w:r w:rsidRPr="009F6212">
              <w:rPr>
                <w:rFonts w:ascii="Sylfaen" w:hAnsi="Sylfaen"/>
                <w:sz w:val="18"/>
                <w:szCs w:val="18"/>
              </w:rPr>
              <w:t xml:space="preserve">  3мг/мл 5мд</w:t>
            </w:r>
          </w:p>
        </w:tc>
        <w:tc>
          <w:tcPr>
            <w:tcW w:w="1085" w:type="dxa"/>
          </w:tcPr>
          <w:p w:rsidR="0075165B" w:rsidRDefault="0075165B" w:rsidP="002A1F86">
            <w:proofErr w:type="gramStart"/>
            <w:r w:rsidRPr="00D03F90">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01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33651134</w:t>
            </w:r>
          </w:p>
        </w:tc>
        <w:tc>
          <w:tcPr>
            <w:tcW w:w="2641" w:type="dxa"/>
          </w:tcPr>
          <w:p w:rsidR="0075165B" w:rsidRDefault="0075165B" w:rsidP="002A1F86">
            <w:r w:rsidRPr="00CB3620">
              <w:rPr>
                <w:rFonts w:ascii="Calibri" w:hAnsi="Calibri"/>
                <w:color w:val="000000"/>
                <w:sz w:val="22"/>
                <w:szCs w:val="22"/>
              </w:rPr>
              <w:t>ципрофлоксацин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9F6212" w:rsidRDefault="0075165B" w:rsidP="002A1F86">
            <w:pPr>
              <w:rPr>
                <w:rFonts w:ascii="Sylfaen" w:hAnsi="Sylfaen"/>
                <w:sz w:val="18"/>
                <w:szCs w:val="18"/>
              </w:rPr>
            </w:pPr>
            <w:r w:rsidRPr="002D7A3C">
              <w:rPr>
                <w:rFonts w:ascii="Sylfaen" w:hAnsi="Sylfaen"/>
                <w:sz w:val="18"/>
                <w:szCs w:val="18"/>
              </w:rPr>
              <w:t>Ципрофлоксацин + дексаметазон, 3 мг / мл + 1 мг / мл 10 мл</w:t>
            </w:r>
          </w:p>
        </w:tc>
        <w:tc>
          <w:tcPr>
            <w:tcW w:w="1085" w:type="dxa"/>
          </w:tcPr>
          <w:p w:rsidR="0075165B" w:rsidRPr="00D03F90" w:rsidRDefault="0075165B" w:rsidP="002A1F86">
            <w:pPr>
              <w:rPr>
                <w:rFonts w:ascii="Sylfaen" w:hAnsi="Sylfaen"/>
                <w:color w:val="000000"/>
                <w:sz w:val="18"/>
                <w:szCs w:val="18"/>
              </w:rPr>
            </w:pPr>
            <w:proofErr w:type="gramStart"/>
            <w:r w:rsidRPr="00D03F90">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Pr="0010786A" w:rsidRDefault="0075165B" w:rsidP="002A1F86">
            <w:pPr>
              <w:rPr>
                <w:rFonts w:ascii="inherit" w:hAnsi="inherit"/>
                <w:sz w:val="16"/>
                <w:szCs w:val="16"/>
              </w:rPr>
            </w:pP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02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33611100</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Омепразол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Омепразол omeprazole, </w:t>
            </w:r>
            <w:r w:rsidRPr="00E829E0">
              <w:rPr>
                <w:rFonts w:ascii="GHEA Grapalat" w:hAnsi="GHEA Grapalat"/>
                <w:sz w:val="16"/>
                <w:szCs w:val="16"/>
              </w:rPr>
              <w:lastRenderedPageBreak/>
              <w:t>таблетка, 20 мг</w:t>
            </w:r>
          </w:p>
        </w:tc>
        <w:tc>
          <w:tcPr>
            <w:tcW w:w="1085" w:type="dxa"/>
          </w:tcPr>
          <w:p w:rsidR="0075165B" w:rsidRPr="00E829E0" w:rsidRDefault="0075165B" w:rsidP="002A1F86">
            <w:pPr>
              <w:widowControl w:val="0"/>
              <w:jc w:val="center"/>
              <w:rPr>
                <w:rFonts w:ascii="GHEA Grapalat" w:hAnsi="GHEA Grapalat"/>
                <w:sz w:val="16"/>
                <w:szCs w:val="16"/>
                <w:lang w:val="en-US"/>
              </w:rPr>
            </w:pPr>
            <w:r w:rsidRPr="00E829E0">
              <w:rPr>
                <w:rFonts w:ascii="GHEA Grapalat" w:hAnsi="GHEA Grapalat"/>
                <w:sz w:val="16"/>
                <w:szCs w:val="16"/>
              </w:rPr>
              <w:lastRenderedPageBreak/>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1500</w:t>
            </w:r>
          </w:p>
        </w:tc>
        <w:tc>
          <w:tcPr>
            <w:tcW w:w="1022" w:type="dxa"/>
          </w:tcPr>
          <w:p w:rsidR="0075165B" w:rsidRDefault="0075165B" w:rsidP="002A1F86">
            <w:r w:rsidRPr="00313D34">
              <w:rPr>
                <w:sz w:val="16"/>
                <w:szCs w:val="16"/>
              </w:rPr>
              <w:t xml:space="preserve">Провайдер аптечных </w:t>
            </w:r>
            <w:r w:rsidRPr="00313D34">
              <w:rPr>
                <w:sz w:val="16"/>
                <w:szCs w:val="16"/>
              </w:rPr>
              <w:lastRenderedPageBreak/>
              <w:t>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lastRenderedPageBreak/>
              <w:t>1</w:t>
            </w:r>
            <w:r>
              <w:rPr>
                <w:rFonts w:ascii="Sylfaen" w:hAnsi="Sylfaen"/>
                <w:sz w:val="18"/>
                <w:szCs w:val="18"/>
                <w:lang w:val="hy-AM"/>
              </w:rPr>
              <w:t>03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33611120</w:t>
            </w:r>
          </w:p>
        </w:tc>
        <w:tc>
          <w:tcPr>
            <w:tcW w:w="2641" w:type="dxa"/>
            <w:vAlign w:val="center"/>
          </w:tcPr>
          <w:p w:rsidR="0075165B" w:rsidRPr="0057764A" w:rsidRDefault="0075165B" w:rsidP="002A1F86">
            <w:pPr>
              <w:rPr>
                <w:rFonts w:ascii="Sylfaen" w:hAnsi="Sylfaen"/>
                <w:sz w:val="18"/>
                <w:szCs w:val="18"/>
              </w:rPr>
            </w:pPr>
            <w:r w:rsidRPr="00AB3D44">
              <w:rPr>
                <w:rFonts w:ascii="Sylfaen" w:hAnsi="Sylfaen"/>
                <w:sz w:val="18"/>
                <w:szCs w:val="18"/>
              </w:rPr>
              <w:t xml:space="preserve">Фамотидин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Фамотидин 20 мг в таблетках</w:t>
            </w:r>
          </w:p>
        </w:tc>
        <w:tc>
          <w:tcPr>
            <w:tcW w:w="1085" w:type="dxa"/>
            <w:vAlign w:val="center"/>
          </w:tcPr>
          <w:p w:rsidR="0075165B" w:rsidRPr="0057764A" w:rsidRDefault="0075165B" w:rsidP="002A1F86">
            <w:pPr>
              <w:jc w:val="center"/>
              <w:rPr>
                <w:rFonts w:ascii="Sylfaen" w:hAnsi="Sylfaen"/>
                <w:sz w:val="18"/>
                <w:szCs w:val="18"/>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highlight w:val="yellow"/>
              </w:rPr>
            </w:pPr>
            <w:r w:rsidRPr="00853928">
              <w:rPr>
                <w:sz w:val="18"/>
                <w:szCs w:val="18"/>
                <w:highlight w:val="yellow"/>
              </w:rPr>
              <w:t>5</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04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33651150</w:t>
            </w:r>
          </w:p>
        </w:tc>
        <w:tc>
          <w:tcPr>
            <w:tcW w:w="2641" w:type="dxa"/>
          </w:tcPr>
          <w:p w:rsidR="0075165B" w:rsidRDefault="0075165B" w:rsidP="002A1F86">
            <w:r w:rsidRPr="005A75B2">
              <w:t xml:space="preserve">Флуконазол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Флуконазол, , 50 мг</w:t>
            </w:r>
          </w:p>
        </w:tc>
        <w:tc>
          <w:tcPr>
            <w:tcW w:w="1085" w:type="dxa"/>
          </w:tcPr>
          <w:p w:rsidR="0075165B" w:rsidRDefault="0075165B" w:rsidP="002A1F86">
            <w:r w:rsidRPr="00991CF7">
              <w:rPr>
                <w:rFonts w:ascii="GHEA Grapalat" w:hAnsi="GHEA Grapalat"/>
                <w:color w:val="000000"/>
                <w:sz w:val="16"/>
                <w:szCs w:val="16"/>
                <w:lang w:val="en-US" w:eastAsia="en-US" w:bidi="ar-SA"/>
              </w:rPr>
              <w:t>капсула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05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33651150</w:t>
            </w:r>
          </w:p>
        </w:tc>
        <w:tc>
          <w:tcPr>
            <w:tcW w:w="2641" w:type="dxa"/>
          </w:tcPr>
          <w:p w:rsidR="0075165B" w:rsidRDefault="0075165B" w:rsidP="002A1F86">
            <w:r w:rsidRPr="005A75B2">
              <w:t xml:space="preserve">Флуконазол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AB3D44">
              <w:rPr>
                <w:rFonts w:ascii="Sylfaen" w:hAnsi="Sylfaen"/>
                <w:sz w:val="18"/>
                <w:szCs w:val="18"/>
              </w:rPr>
              <w:t xml:space="preserve">Флуконазол, </w:t>
            </w:r>
            <w:r>
              <w:rPr>
                <w:rFonts w:ascii="Sylfaen" w:hAnsi="Sylfaen"/>
                <w:sz w:val="18"/>
                <w:szCs w:val="18"/>
              </w:rPr>
              <w:t>20</w:t>
            </w:r>
            <w:r w:rsidRPr="00AB3D44">
              <w:rPr>
                <w:rFonts w:ascii="Sylfaen" w:hAnsi="Sylfaen"/>
                <w:sz w:val="18"/>
                <w:szCs w:val="18"/>
              </w:rPr>
              <w:t>0 мг</w:t>
            </w:r>
          </w:p>
        </w:tc>
        <w:tc>
          <w:tcPr>
            <w:tcW w:w="1085" w:type="dxa"/>
          </w:tcPr>
          <w:p w:rsidR="0075165B" w:rsidRDefault="0075165B" w:rsidP="002A1F86">
            <w:r w:rsidRPr="00991CF7">
              <w:rPr>
                <w:rFonts w:ascii="GHEA Grapalat" w:hAnsi="GHEA Grapalat"/>
                <w:color w:val="000000"/>
                <w:sz w:val="16"/>
                <w:szCs w:val="16"/>
                <w:lang w:val="en-US" w:eastAsia="en-US" w:bidi="ar-SA"/>
              </w:rPr>
              <w:t>капсула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06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33621590</w:t>
            </w:r>
          </w:p>
        </w:tc>
        <w:tc>
          <w:tcPr>
            <w:tcW w:w="2641"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Фуросемид</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Фуросемид, furosemide, таблетка 40 мг</w:t>
            </w:r>
          </w:p>
        </w:tc>
        <w:tc>
          <w:tcPr>
            <w:tcW w:w="1085" w:type="dxa"/>
          </w:tcPr>
          <w:p w:rsidR="0075165B" w:rsidRPr="00E829E0" w:rsidRDefault="0075165B" w:rsidP="002A1F86">
            <w:pP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07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33691121</w:t>
            </w:r>
          </w:p>
        </w:tc>
        <w:tc>
          <w:tcPr>
            <w:tcW w:w="2641" w:type="dxa"/>
            <w:vAlign w:val="center"/>
          </w:tcPr>
          <w:p w:rsidR="0075165B" w:rsidRPr="0057764A" w:rsidRDefault="0075165B" w:rsidP="002A1F86">
            <w:pPr>
              <w:rPr>
                <w:rFonts w:ascii="Sylfaen" w:hAnsi="Sylfaen"/>
                <w:color w:val="000000"/>
                <w:sz w:val="18"/>
                <w:szCs w:val="18"/>
              </w:rPr>
            </w:pPr>
            <w:r>
              <w:t xml:space="preserve"> </w:t>
            </w:r>
            <w:r w:rsidRPr="00AB3D44">
              <w:rPr>
                <w:rFonts w:ascii="Sylfaen" w:hAnsi="Sylfaen"/>
                <w:color w:val="000000"/>
                <w:sz w:val="18"/>
                <w:szCs w:val="18"/>
              </w:rPr>
              <w:t xml:space="preserve">Альбендазол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AB3D44">
              <w:rPr>
                <w:rFonts w:ascii="Sylfaen" w:hAnsi="Sylfaen"/>
                <w:color w:val="000000"/>
                <w:sz w:val="18"/>
                <w:szCs w:val="18"/>
              </w:rPr>
              <w:t>Альбендазол Альбендазол таблетка 200 мг</w:t>
            </w:r>
          </w:p>
        </w:tc>
        <w:tc>
          <w:tcPr>
            <w:tcW w:w="1085" w:type="dxa"/>
          </w:tcPr>
          <w:p w:rsidR="0075165B" w:rsidRDefault="0075165B" w:rsidP="002A1F86">
            <w:r w:rsidRPr="003B298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 xml:space="preserve">Провайдер аптечных сетей в Армавирском марзе, </w:t>
            </w:r>
            <w:r w:rsidRPr="00313D34">
              <w:rPr>
                <w:sz w:val="16"/>
                <w:szCs w:val="16"/>
              </w:rPr>
              <w:lastRenderedPageBreak/>
              <w:t>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Pr>
                <w:rFonts w:ascii="Sylfaen" w:hAnsi="Sylfaen"/>
                <w:sz w:val="18"/>
                <w:szCs w:val="18"/>
                <w:lang w:val="hy-AM"/>
              </w:rPr>
              <w:lastRenderedPageBreak/>
              <w:t>108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33691121</w:t>
            </w:r>
          </w:p>
        </w:tc>
        <w:tc>
          <w:tcPr>
            <w:tcW w:w="2641" w:type="dxa"/>
            <w:vAlign w:val="center"/>
          </w:tcPr>
          <w:p w:rsidR="0075165B" w:rsidRPr="0057764A" w:rsidRDefault="0075165B" w:rsidP="002A1F86">
            <w:pPr>
              <w:rPr>
                <w:rFonts w:ascii="Sylfaen" w:hAnsi="Sylfaen"/>
                <w:color w:val="000000"/>
                <w:sz w:val="18"/>
                <w:szCs w:val="18"/>
              </w:rPr>
            </w:pPr>
            <w:r w:rsidRPr="00AB3D44">
              <w:rPr>
                <w:rFonts w:ascii="Sylfaen" w:hAnsi="Sylfaen"/>
                <w:color w:val="000000"/>
                <w:sz w:val="18"/>
                <w:szCs w:val="18"/>
              </w:rPr>
              <w:t xml:space="preserve">Альбендазол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AB3D44">
              <w:rPr>
                <w:rFonts w:ascii="Sylfaen" w:hAnsi="Sylfaen"/>
                <w:color w:val="000000"/>
                <w:sz w:val="18"/>
                <w:szCs w:val="18"/>
              </w:rPr>
              <w:t xml:space="preserve">Альбендазол Альбендазол таблетка </w:t>
            </w:r>
            <w:r>
              <w:rPr>
                <w:rFonts w:ascii="Sylfaen" w:hAnsi="Sylfaen"/>
                <w:color w:val="000000"/>
                <w:sz w:val="18"/>
                <w:szCs w:val="18"/>
              </w:rPr>
              <w:t>6</w:t>
            </w:r>
            <w:r w:rsidRPr="00AB3D44">
              <w:rPr>
                <w:rFonts w:ascii="Sylfaen" w:hAnsi="Sylfaen"/>
                <w:color w:val="000000"/>
                <w:sz w:val="18"/>
                <w:szCs w:val="18"/>
              </w:rPr>
              <w:t>00 мг</w:t>
            </w:r>
          </w:p>
        </w:tc>
        <w:tc>
          <w:tcPr>
            <w:tcW w:w="1085" w:type="dxa"/>
          </w:tcPr>
          <w:p w:rsidR="0075165B" w:rsidRDefault="0075165B" w:rsidP="002A1F86">
            <w:r w:rsidRPr="003B298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09</w:t>
            </w:r>
          </w:p>
        </w:tc>
        <w:tc>
          <w:tcPr>
            <w:tcW w:w="1633" w:type="dxa"/>
            <w:vAlign w:val="bottom"/>
          </w:tcPr>
          <w:p w:rsidR="0075165B" w:rsidRPr="004C3E55" w:rsidRDefault="0075165B" w:rsidP="002A1F86">
            <w:pPr>
              <w:jc w:val="right"/>
              <w:rPr>
                <w:rFonts w:ascii="Sylfaen" w:hAnsi="Sylfaen"/>
                <w:sz w:val="22"/>
                <w:szCs w:val="22"/>
              </w:rPr>
            </w:pPr>
            <w:r w:rsidRPr="004C3E55">
              <w:rPr>
                <w:rFonts w:ascii="Sylfaen" w:hAnsi="Sylfaen"/>
                <w:sz w:val="22"/>
                <w:szCs w:val="22"/>
              </w:rPr>
              <w:t>33661121</w:t>
            </w:r>
          </w:p>
        </w:tc>
        <w:tc>
          <w:tcPr>
            <w:tcW w:w="2641" w:type="dxa"/>
            <w:vAlign w:val="center"/>
          </w:tcPr>
          <w:p w:rsidR="0075165B" w:rsidRPr="004C3E55" w:rsidRDefault="0075165B" w:rsidP="002A1F86">
            <w:pPr>
              <w:rPr>
                <w:rFonts w:ascii="Sylfaen" w:hAnsi="Sylfaen"/>
                <w:color w:val="000000"/>
                <w:sz w:val="20"/>
                <w:szCs w:val="20"/>
              </w:rPr>
            </w:pPr>
            <w:r w:rsidRPr="004C3E55">
              <w:rPr>
                <w:rFonts w:ascii="Sylfaen" w:hAnsi="Sylfaen"/>
                <w:color w:val="000000"/>
                <w:sz w:val="20"/>
                <w:szCs w:val="20"/>
              </w:rPr>
              <w:t>Ацетилсалициловая кислота  100мг</w:t>
            </w:r>
          </w:p>
        </w:tc>
        <w:tc>
          <w:tcPr>
            <w:tcW w:w="1925" w:type="dxa"/>
          </w:tcPr>
          <w:p w:rsidR="0075165B" w:rsidRPr="004C3E55" w:rsidRDefault="0075165B" w:rsidP="002A1F86">
            <w:pPr>
              <w:jc w:val="center"/>
              <w:rPr>
                <w:rFonts w:ascii="Sylfaen" w:hAnsi="Sylfaen"/>
                <w:sz w:val="18"/>
                <w:szCs w:val="18"/>
              </w:rPr>
            </w:pPr>
          </w:p>
        </w:tc>
        <w:tc>
          <w:tcPr>
            <w:tcW w:w="1467" w:type="dxa"/>
            <w:vAlign w:val="center"/>
          </w:tcPr>
          <w:p w:rsidR="0075165B" w:rsidRPr="004C3E55" w:rsidRDefault="0075165B" w:rsidP="002A1F86">
            <w:pPr>
              <w:rPr>
                <w:rFonts w:ascii="Sylfaen" w:hAnsi="Sylfaen"/>
                <w:color w:val="000000"/>
                <w:sz w:val="20"/>
                <w:szCs w:val="20"/>
              </w:rPr>
            </w:pPr>
            <w:r w:rsidRPr="004C3E55">
              <w:rPr>
                <w:rFonts w:ascii="Sylfaen" w:hAnsi="Sylfaen"/>
                <w:sz w:val="20"/>
                <w:szCs w:val="20"/>
              </w:rPr>
              <w:t>Ацетилсалициловая кислота, таблетки ацетилсалициловой кислоты в таблетированных 100 мг</w:t>
            </w:r>
          </w:p>
        </w:tc>
        <w:tc>
          <w:tcPr>
            <w:tcW w:w="1085" w:type="dxa"/>
            <w:vAlign w:val="center"/>
          </w:tcPr>
          <w:p w:rsidR="0075165B" w:rsidRPr="004C3E55" w:rsidRDefault="0075165B" w:rsidP="002A1F86">
            <w:pPr>
              <w:jc w:val="center"/>
              <w:rPr>
                <w:rFonts w:ascii="Sylfaen" w:hAnsi="Sylfaen"/>
                <w:sz w:val="20"/>
                <w:szCs w:val="20"/>
              </w:rPr>
            </w:pPr>
            <w:proofErr w:type="gramStart"/>
            <w:r w:rsidRPr="004C3E55">
              <w:rPr>
                <w:rFonts w:ascii="Sylfaen" w:hAnsi="Sylfaen"/>
                <w:sz w:val="20"/>
                <w:szCs w:val="20"/>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11</w:t>
            </w:r>
            <w:r>
              <w:rPr>
                <w:rFonts w:ascii="Sylfaen" w:hAnsi="Sylfaen"/>
                <w:sz w:val="18"/>
                <w:szCs w:val="18"/>
                <w:lang w:val="hy-AM"/>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33621560</w:t>
            </w:r>
          </w:p>
        </w:tc>
        <w:tc>
          <w:tcPr>
            <w:tcW w:w="2641" w:type="dxa"/>
            <w:vAlign w:val="center"/>
          </w:tcPr>
          <w:p w:rsidR="0075165B" w:rsidRPr="0057764A" w:rsidRDefault="0075165B" w:rsidP="002A1F86">
            <w:pPr>
              <w:rPr>
                <w:rFonts w:ascii="Sylfaen" w:hAnsi="Sylfaen"/>
                <w:sz w:val="18"/>
                <w:szCs w:val="18"/>
              </w:rPr>
            </w:pPr>
            <w:r w:rsidRPr="008D72B6">
              <w:rPr>
                <w:rFonts w:ascii="Sylfaen" w:hAnsi="Sylfaen"/>
                <w:sz w:val="18"/>
                <w:szCs w:val="18"/>
              </w:rPr>
              <w:t xml:space="preserve">Рамиприл + Гидрохлоротиазид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8D72B6">
              <w:rPr>
                <w:rFonts w:ascii="Sylfaen" w:hAnsi="Sylfaen"/>
                <w:sz w:val="18"/>
                <w:szCs w:val="18"/>
              </w:rPr>
              <w:t>Рамиприл + Гидрохлоротиазид таблетка 5 мг + 12,5 мг</w:t>
            </w:r>
          </w:p>
        </w:tc>
        <w:tc>
          <w:tcPr>
            <w:tcW w:w="1085" w:type="dxa"/>
          </w:tcPr>
          <w:p w:rsidR="0075165B" w:rsidRDefault="0075165B" w:rsidP="002A1F86">
            <w:r w:rsidRPr="003B298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11</w:t>
            </w:r>
            <w:r>
              <w:rPr>
                <w:rFonts w:ascii="Sylfaen" w:hAnsi="Sylfaen"/>
                <w:sz w:val="18"/>
                <w:szCs w:val="18"/>
                <w:lang w:val="hy-AM"/>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33611360</w:t>
            </w:r>
          </w:p>
        </w:tc>
        <w:tc>
          <w:tcPr>
            <w:tcW w:w="2641" w:type="dxa"/>
            <w:vAlign w:val="center"/>
          </w:tcPr>
          <w:p w:rsidR="0075165B" w:rsidRPr="0057764A" w:rsidRDefault="0075165B" w:rsidP="002A1F86">
            <w:pPr>
              <w:rPr>
                <w:rFonts w:ascii="Sylfaen" w:hAnsi="Sylfaen"/>
                <w:color w:val="000000"/>
                <w:sz w:val="18"/>
                <w:szCs w:val="18"/>
              </w:rPr>
            </w:pPr>
            <w:r w:rsidRPr="008D72B6">
              <w:rPr>
                <w:rFonts w:ascii="Sylfaen" w:hAnsi="Sylfaen"/>
                <w:color w:val="000000"/>
                <w:sz w:val="18"/>
                <w:szCs w:val="18"/>
              </w:rPr>
              <w:t>Бисопролол, амлодипин 10 мг + 10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8D72B6">
              <w:rPr>
                <w:rFonts w:ascii="Sylfaen" w:hAnsi="Sylfaen"/>
                <w:color w:val="000000"/>
                <w:sz w:val="18"/>
                <w:szCs w:val="18"/>
              </w:rPr>
              <w:t>Бисопролол, амлодипин 10 мг + 10 мг</w:t>
            </w:r>
          </w:p>
        </w:tc>
        <w:tc>
          <w:tcPr>
            <w:tcW w:w="1085" w:type="dxa"/>
          </w:tcPr>
          <w:p w:rsidR="0075165B" w:rsidRDefault="0075165B" w:rsidP="002A1F86">
            <w:r w:rsidRPr="003B298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12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33621670</w:t>
            </w:r>
          </w:p>
        </w:tc>
        <w:tc>
          <w:tcPr>
            <w:tcW w:w="2641" w:type="dxa"/>
            <w:vAlign w:val="bottom"/>
          </w:tcPr>
          <w:p w:rsidR="0075165B" w:rsidRPr="0057764A" w:rsidRDefault="0075165B" w:rsidP="002A1F86">
            <w:pPr>
              <w:rPr>
                <w:rFonts w:ascii="Sylfaen" w:hAnsi="Sylfaen"/>
                <w:sz w:val="18"/>
                <w:szCs w:val="18"/>
              </w:rPr>
            </w:pPr>
            <w:r w:rsidRPr="008D72B6">
              <w:rPr>
                <w:rFonts w:ascii="Sylfaen" w:hAnsi="Sylfaen"/>
                <w:sz w:val="18"/>
                <w:szCs w:val="18"/>
              </w:rPr>
              <w:t xml:space="preserve">Капли холекальциферола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bottom"/>
          </w:tcPr>
          <w:p w:rsidR="0075165B" w:rsidRPr="0057764A" w:rsidRDefault="0075165B" w:rsidP="002A1F86">
            <w:pPr>
              <w:rPr>
                <w:rFonts w:ascii="Sylfaen" w:hAnsi="Sylfaen"/>
                <w:sz w:val="18"/>
                <w:szCs w:val="18"/>
              </w:rPr>
            </w:pPr>
            <w:r w:rsidRPr="008D72B6">
              <w:rPr>
                <w:rFonts w:ascii="Sylfaen" w:hAnsi="Sylfaen"/>
                <w:sz w:val="18"/>
                <w:szCs w:val="18"/>
              </w:rPr>
              <w:t xml:space="preserve">Капли холекальциферола для </w:t>
            </w:r>
            <w:r w:rsidRPr="008D72B6">
              <w:rPr>
                <w:rFonts w:ascii="Sylfaen" w:hAnsi="Sylfaen"/>
                <w:sz w:val="18"/>
                <w:szCs w:val="18"/>
              </w:rPr>
              <w:lastRenderedPageBreak/>
              <w:t>внутреннего применения, 15000 мм / мл, 15 мл</w:t>
            </w:r>
          </w:p>
        </w:tc>
        <w:tc>
          <w:tcPr>
            <w:tcW w:w="1085" w:type="dxa"/>
            <w:vAlign w:val="center"/>
          </w:tcPr>
          <w:p w:rsidR="0075165B" w:rsidRPr="0057764A" w:rsidRDefault="0075165B" w:rsidP="002A1F86">
            <w:pPr>
              <w:rPr>
                <w:rFonts w:ascii="Sylfaen" w:hAnsi="Sylfaen"/>
                <w:sz w:val="18"/>
                <w:szCs w:val="18"/>
              </w:rPr>
            </w:pPr>
            <w:proofErr w:type="gramStart"/>
            <w:r>
              <w:rPr>
                <w:rFonts w:ascii="Sylfaen" w:hAnsi="Sylfaen"/>
                <w:color w:val="000000"/>
                <w:sz w:val="18"/>
                <w:szCs w:val="18"/>
              </w:rPr>
              <w:lastRenderedPageBreak/>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 xml:space="preserve">Провайдер аптечных сетей в Армавирском марзе, </w:t>
            </w:r>
            <w:r w:rsidRPr="00313D34">
              <w:rPr>
                <w:sz w:val="16"/>
                <w:szCs w:val="16"/>
              </w:rPr>
              <w:lastRenderedPageBreak/>
              <w:t>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lastRenderedPageBreak/>
              <w:t>1</w:t>
            </w:r>
            <w:r>
              <w:rPr>
                <w:rFonts w:ascii="Sylfaen" w:hAnsi="Sylfaen"/>
                <w:sz w:val="18"/>
                <w:szCs w:val="18"/>
                <w:lang w:val="hy-AM"/>
              </w:rPr>
              <w:t>13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33621670</w:t>
            </w:r>
          </w:p>
        </w:tc>
        <w:tc>
          <w:tcPr>
            <w:tcW w:w="2641"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Бисопролол, периндоприл таблетки 10 мг + 10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Бисопролол, периндоприл таблетки 10 мг + 10 мг</w:t>
            </w:r>
          </w:p>
        </w:tc>
        <w:tc>
          <w:tcPr>
            <w:tcW w:w="1085" w:type="dxa"/>
          </w:tcPr>
          <w:p w:rsidR="0075165B" w:rsidRDefault="0075165B" w:rsidP="002A1F86">
            <w:r w:rsidRPr="007E291A">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14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33621670</w:t>
            </w:r>
          </w:p>
        </w:tc>
        <w:tc>
          <w:tcPr>
            <w:tcW w:w="2641"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 xml:space="preserve">Бисопролол, периндоприл таблетки 10 мг + </w:t>
            </w:r>
            <w:r>
              <w:rPr>
                <w:rFonts w:ascii="Sylfaen" w:hAnsi="Sylfaen"/>
                <w:color w:val="000000"/>
                <w:sz w:val="18"/>
                <w:szCs w:val="18"/>
              </w:rPr>
              <w:t>5</w:t>
            </w:r>
            <w:r w:rsidRPr="000D453B">
              <w:rPr>
                <w:rFonts w:ascii="Sylfaen" w:hAnsi="Sylfaen"/>
                <w:color w:val="000000"/>
                <w:sz w:val="18"/>
                <w:szCs w:val="18"/>
              </w:rPr>
              <w:t xml:space="preserve">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 xml:space="preserve">Бисопролол, периндоприл </w:t>
            </w:r>
            <w:r>
              <w:rPr>
                <w:rFonts w:ascii="Sylfaen" w:hAnsi="Sylfaen"/>
                <w:color w:val="000000"/>
                <w:sz w:val="18"/>
                <w:szCs w:val="18"/>
              </w:rPr>
              <w:t>таблетки 10 мг + 5</w:t>
            </w:r>
            <w:r w:rsidRPr="000D453B">
              <w:rPr>
                <w:rFonts w:ascii="Sylfaen" w:hAnsi="Sylfaen"/>
                <w:color w:val="000000"/>
                <w:sz w:val="18"/>
                <w:szCs w:val="18"/>
              </w:rPr>
              <w:t xml:space="preserve"> мг</w:t>
            </w:r>
          </w:p>
        </w:tc>
        <w:tc>
          <w:tcPr>
            <w:tcW w:w="1085" w:type="dxa"/>
          </w:tcPr>
          <w:p w:rsidR="0075165B" w:rsidRDefault="0075165B" w:rsidP="002A1F86">
            <w:r w:rsidRPr="007E291A">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2B22E5"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15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33621670</w:t>
            </w:r>
          </w:p>
        </w:tc>
        <w:tc>
          <w:tcPr>
            <w:tcW w:w="2641"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 xml:space="preserve">Бисопролол, периндоприл таблетки </w:t>
            </w:r>
            <w:r>
              <w:rPr>
                <w:rFonts w:ascii="Sylfaen" w:hAnsi="Sylfaen"/>
                <w:color w:val="000000"/>
                <w:sz w:val="18"/>
                <w:szCs w:val="18"/>
              </w:rPr>
              <w:t>5</w:t>
            </w:r>
            <w:r w:rsidRPr="000D453B">
              <w:rPr>
                <w:rFonts w:ascii="Sylfaen" w:hAnsi="Sylfaen"/>
                <w:color w:val="000000"/>
                <w:sz w:val="18"/>
                <w:szCs w:val="18"/>
              </w:rPr>
              <w:t xml:space="preserve"> мг + 10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 xml:space="preserve">Бисопролол, периндоприл таблетки </w:t>
            </w:r>
            <w:r>
              <w:rPr>
                <w:rFonts w:ascii="Sylfaen" w:hAnsi="Sylfaen"/>
                <w:color w:val="000000"/>
                <w:sz w:val="18"/>
                <w:szCs w:val="18"/>
              </w:rPr>
              <w:t>5</w:t>
            </w:r>
            <w:r w:rsidRPr="000D453B">
              <w:rPr>
                <w:rFonts w:ascii="Sylfaen" w:hAnsi="Sylfaen"/>
                <w:color w:val="000000"/>
                <w:sz w:val="18"/>
                <w:szCs w:val="18"/>
              </w:rPr>
              <w:t xml:space="preserve"> мг + 10 мг</w:t>
            </w:r>
          </w:p>
        </w:tc>
        <w:tc>
          <w:tcPr>
            <w:tcW w:w="1085" w:type="dxa"/>
          </w:tcPr>
          <w:p w:rsidR="0075165B" w:rsidRDefault="0075165B" w:rsidP="002A1F86">
            <w:r w:rsidRPr="001E551F">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B140A1"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16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33611350</w:t>
            </w:r>
          </w:p>
        </w:tc>
        <w:tc>
          <w:tcPr>
            <w:tcW w:w="2641"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 xml:space="preserve">Бисопролол, периндоприл </w:t>
            </w:r>
            <w:r>
              <w:rPr>
                <w:rFonts w:ascii="Sylfaen" w:hAnsi="Sylfaen"/>
                <w:color w:val="000000"/>
                <w:sz w:val="18"/>
                <w:szCs w:val="18"/>
              </w:rPr>
              <w:t>таблетки 5</w:t>
            </w:r>
            <w:r w:rsidRPr="000D453B">
              <w:rPr>
                <w:rFonts w:ascii="Sylfaen" w:hAnsi="Sylfaen"/>
                <w:color w:val="000000"/>
                <w:sz w:val="18"/>
                <w:szCs w:val="18"/>
              </w:rPr>
              <w:t xml:space="preserve"> мг + </w:t>
            </w:r>
            <w:r>
              <w:rPr>
                <w:rFonts w:ascii="Sylfaen" w:hAnsi="Sylfaen"/>
                <w:color w:val="000000"/>
                <w:sz w:val="18"/>
                <w:szCs w:val="18"/>
              </w:rPr>
              <w:t>5</w:t>
            </w:r>
            <w:r w:rsidRPr="000D453B">
              <w:rPr>
                <w:rFonts w:ascii="Sylfaen" w:hAnsi="Sylfaen"/>
                <w:color w:val="000000"/>
                <w:sz w:val="18"/>
                <w:szCs w:val="18"/>
              </w:rPr>
              <w:t xml:space="preserve">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 xml:space="preserve">Бисопролол, периндоприл таблетки </w:t>
            </w:r>
            <w:r>
              <w:rPr>
                <w:rFonts w:ascii="Sylfaen" w:hAnsi="Sylfaen"/>
                <w:color w:val="000000"/>
                <w:sz w:val="18"/>
                <w:szCs w:val="18"/>
              </w:rPr>
              <w:t>5 мг + 5</w:t>
            </w:r>
            <w:r w:rsidRPr="000D453B">
              <w:rPr>
                <w:rFonts w:ascii="Sylfaen" w:hAnsi="Sylfaen"/>
                <w:color w:val="000000"/>
                <w:sz w:val="18"/>
                <w:szCs w:val="18"/>
              </w:rPr>
              <w:t xml:space="preserve"> мг</w:t>
            </w:r>
          </w:p>
        </w:tc>
        <w:tc>
          <w:tcPr>
            <w:tcW w:w="1085" w:type="dxa"/>
          </w:tcPr>
          <w:p w:rsidR="0075165B" w:rsidRDefault="0075165B" w:rsidP="002A1F86">
            <w:r w:rsidRPr="001E551F">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B140A1"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17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33611350</w:t>
            </w:r>
          </w:p>
        </w:tc>
        <w:tc>
          <w:tcPr>
            <w:tcW w:w="2641" w:type="dxa"/>
          </w:tcPr>
          <w:p w:rsidR="0075165B" w:rsidRDefault="0075165B" w:rsidP="002A1F86">
            <w:r w:rsidRPr="00F146C9">
              <w:rPr>
                <w:rFonts w:ascii="GHEA Grapalat" w:hAnsi="GHEA Grapalat"/>
                <w:sz w:val="16"/>
                <w:szCs w:val="16"/>
              </w:rPr>
              <w:t>Аскорбиновая кислота</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Аскорбиновая кислота, таблетка </w:t>
            </w:r>
            <w:r w:rsidRPr="00E829E0">
              <w:rPr>
                <w:rFonts w:ascii="GHEA Grapalat" w:hAnsi="GHEA Grapalat"/>
                <w:color w:val="000000"/>
                <w:sz w:val="16"/>
                <w:szCs w:val="16"/>
              </w:rPr>
              <w:t xml:space="preserve">ascorbic acid </w:t>
            </w:r>
            <w:r>
              <w:rPr>
                <w:rFonts w:ascii="GHEA Grapalat" w:hAnsi="GHEA Grapalat"/>
                <w:color w:val="000000"/>
                <w:sz w:val="16"/>
                <w:szCs w:val="16"/>
              </w:rPr>
              <w:t>25</w:t>
            </w:r>
            <w:r w:rsidRPr="00E829E0">
              <w:rPr>
                <w:rFonts w:ascii="GHEA Grapalat" w:hAnsi="GHEA Grapalat"/>
                <w:sz w:val="16"/>
                <w:szCs w:val="16"/>
              </w:rPr>
              <w:t xml:space="preserve"> мг</w:t>
            </w:r>
          </w:p>
        </w:tc>
        <w:tc>
          <w:tcPr>
            <w:tcW w:w="1085" w:type="dxa"/>
          </w:tcPr>
          <w:p w:rsidR="0075165B" w:rsidRPr="00E829E0" w:rsidRDefault="0075165B" w:rsidP="002A1F86">
            <w:pPr>
              <w:widowControl w:val="0"/>
              <w:jc w:val="center"/>
              <w:rPr>
                <w:rFonts w:ascii="GHEA Grapalat" w:hAnsi="GHEA Grapalat"/>
                <w:sz w:val="16"/>
                <w:szCs w:val="16"/>
                <w:lang w:val="en-US"/>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Исаакян </w:t>
            </w:r>
            <w:r w:rsidRPr="00313D34">
              <w:rPr>
                <w:sz w:val="16"/>
                <w:szCs w:val="16"/>
              </w:rPr>
              <w:lastRenderedPageBreak/>
              <w:t>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B140A1" w:rsidRDefault="0075165B" w:rsidP="002A1F86">
            <w:pPr>
              <w:jc w:val="center"/>
              <w:rPr>
                <w:rFonts w:ascii="Sylfaen" w:hAnsi="Sylfaen"/>
                <w:sz w:val="18"/>
                <w:szCs w:val="18"/>
                <w:lang w:val="hy-AM"/>
              </w:rPr>
            </w:pPr>
            <w:r w:rsidRPr="0057764A">
              <w:rPr>
                <w:rFonts w:ascii="Sylfaen" w:hAnsi="Sylfaen"/>
                <w:sz w:val="18"/>
                <w:szCs w:val="18"/>
              </w:rPr>
              <w:lastRenderedPageBreak/>
              <w:t>1</w:t>
            </w:r>
            <w:r>
              <w:rPr>
                <w:rFonts w:ascii="Sylfaen" w:hAnsi="Sylfaen"/>
                <w:sz w:val="18"/>
                <w:szCs w:val="18"/>
                <w:lang w:val="hy-AM"/>
              </w:rPr>
              <w:t>18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33661156</w:t>
            </w:r>
          </w:p>
        </w:tc>
        <w:tc>
          <w:tcPr>
            <w:tcW w:w="2641" w:type="dxa"/>
          </w:tcPr>
          <w:p w:rsidR="0075165B" w:rsidRDefault="0075165B" w:rsidP="002A1F86">
            <w:r w:rsidRPr="00F146C9">
              <w:rPr>
                <w:rFonts w:ascii="GHEA Grapalat" w:hAnsi="GHEA Grapalat"/>
                <w:sz w:val="16"/>
                <w:szCs w:val="16"/>
              </w:rPr>
              <w:t>Аскорбиновая кислота</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Аскорбиновая кислота, таблетка </w:t>
            </w:r>
            <w:r w:rsidRPr="00E829E0">
              <w:rPr>
                <w:rFonts w:ascii="GHEA Grapalat" w:hAnsi="GHEA Grapalat"/>
                <w:color w:val="000000"/>
                <w:sz w:val="16"/>
                <w:szCs w:val="16"/>
              </w:rPr>
              <w:t xml:space="preserve">ascorbic acid </w:t>
            </w:r>
            <w:r w:rsidRPr="00E829E0">
              <w:rPr>
                <w:rFonts w:ascii="GHEA Grapalat" w:hAnsi="GHEA Grapalat"/>
                <w:sz w:val="16"/>
                <w:szCs w:val="16"/>
              </w:rPr>
              <w:t>50 мг</w:t>
            </w:r>
          </w:p>
        </w:tc>
        <w:tc>
          <w:tcPr>
            <w:tcW w:w="1085" w:type="dxa"/>
          </w:tcPr>
          <w:p w:rsidR="0075165B" w:rsidRPr="00E829E0" w:rsidRDefault="0075165B" w:rsidP="002A1F86">
            <w:pPr>
              <w:widowControl w:val="0"/>
              <w:jc w:val="center"/>
              <w:rPr>
                <w:rFonts w:ascii="GHEA Grapalat" w:hAnsi="GHEA Grapalat"/>
                <w:sz w:val="16"/>
                <w:szCs w:val="16"/>
                <w:lang w:val="en-US"/>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B140A1" w:rsidRDefault="0075165B" w:rsidP="002A1F86">
            <w:pPr>
              <w:jc w:val="center"/>
              <w:rPr>
                <w:rFonts w:ascii="Sylfaen" w:hAnsi="Sylfaen"/>
                <w:sz w:val="18"/>
                <w:szCs w:val="18"/>
                <w:lang w:val="hy-AM"/>
              </w:rPr>
            </w:pPr>
            <w:r>
              <w:rPr>
                <w:rFonts w:ascii="Sylfaen" w:hAnsi="Sylfaen"/>
                <w:sz w:val="18"/>
                <w:szCs w:val="18"/>
                <w:lang w:val="hy-AM"/>
              </w:rPr>
              <w:t>119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33661121</w:t>
            </w:r>
          </w:p>
        </w:tc>
        <w:tc>
          <w:tcPr>
            <w:tcW w:w="2641" w:type="dxa"/>
            <w:vAlign w:val="center"/>
          </w:tcPr>
          <w:p w:rsidR="0075165B" w:rsidRPr="0057764A" w:rsidRDefault="0075165B" w:rsidP="002A1F86">
            <w:pPr>
              <w:rPr>
                <w:rFonts w:ascii="Sylfaen" w:hAnsi="Sylfaen"/>
                <w:color w:val="000000"/>
                <w:sz w:val="18"/>
                <w:szCs w:val="18"/>
              </w:rPr>
            </w:pPr>
            <w:r>
              <w:rPr>
                <w:rFonts w:ascii="Sylfaen" w:hAnsi="Sylfaen"/>
                <w:color w:val="000000"/>
                <w:sz w:val="18"/>
                <w:szCs w:val="18"/>
              </w:rPr>
              <w:t xml:space="preserve">Бримонидин, тимолол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Бримонидин, тимолол 2 мг / мл + 6,8 мг / мл 5 мл</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B140A1" w:rsidRDefault="0075165B" w:rsidP="002A1F86">
            <w:pPr>
              <w:jc w:val="center"/>
              <w:rPr>
                <w:rFonts w:ascii="Sylfaen" w:hAnsi="Sylfaen"/>
                <w:sz w:val="18"/>
                <w:szCs w:val="18"/>
                <w:lang w:val="hy-AM"/>
              </w:rPr>
            </w:pPr>
            <w:r w:rsidRPr="0057764A">
              <w:rPr>
                <w:rFonts w:ascii="Sylfaen" w:hAnsi="Sylfaen"/>
                <w:sz w:val="18"/>
                <w:szCs w:val="18"/>
              </w:rPr>
              <w:t>12</w:t>
            </w:r>
            <w:r>
              <w:rPr>
                <w:rFonts w:ascii="Sylfaen" w:hAnsi="Sylfaen"/>
                <w:sz w:val="18"/>
                <w:szCs w:val="18"/>
                <w:lang w:val="hy-AM"/>
              </w:rPr>
              <w:t>0</w:t>
            </w:r>
          </w:p>
        </w:tc>
        <w:tc>
          <w:tcPr>
            <w:tcW w:w="1633" w:type="dxa"/>
            <w:vAlign w:val="bottom"/>
          </w:tcPr>
          <w:p w:rsidR="0075165B" w:rsidRPr="00335926" w:rsidRDefault="0075165B" w:rsidP="002A1F86">
            <w:pPr>
              <w:jc w:val="right"/>
              <w:rPr>
                <w:rFonts w:ascii="Sylfaen" w:hAnsi="Sylfaen"/>
                <w:sz w:val="22"/>
                <w:szCs w:val="22"/>
              </w:rPr>
            </w:pPr>
            <w:r w:rsidRPr="00335926">
              <w:rPr>
                <w:rFonts w:ascii="Sylfaen" w:hAnsi="Sylfaen"/>
                <w:sz w:val="22"/>
                <w:szCs w:val="22"/>
              </w:rPr>
              <w:t>33631491</w:t>
            </w:r>
          </w:p>
        </w:tc>
        <w:tc>
          <w:tcPr>
            <w:tcW w:w="2641" w:type="dxa"/>
            <w:vAlign w:val="center"/>
          </w:tcPr>
          <w:p w:rsidR="0075165B" w:rsidRPr="00335926" w:rsidRDefault="0075165B" w:rsidP="002A1F86">
            <w:pPr>
              <w:rPr>
                <w:rFonts w:ascii="Sylfaen" w:hAnsi="Sylfaen"/>
                <w:color w:val="000000"/>
                <w:sz w:val="20"/>
                <w:szCs w:val="20"/>
              </w:rPr>
            </w:pPr>
            <w:r w:rsidRPr="00335926">
              <w:rPr>
                <w:rFonts w:ascii="Sylfaen" w:hAnsi="Sylfaen"/>
                <w:color w:val="000000"/>
                <w:sz w:val="20"/>
                <w:szCs w:val="20"/>
              </w:rPr>
              <w:t>Ацетилсалициловая кислота</w:t>
            </w:r>
          </w:p>
        </w:tc>
        <w:tc>
          <w:tcPr>
            <w:tcW w:w="1925" w:type="dxa"/>
          </w:tcPr>
          <w:p w:rsidR="0075165B" w:rsidRPr="00335926" w:rsidRDefault="0075165B" w:rsidP="002A1F86">
            <w:pPr>
              <w:jc w:val="center"/>
              <w:rPr>
                <w:rFonts w:ascii="Sylfaen" w:hAnsi="Sylfaen"/>
                <w:sz w:val="18"/>
                <w:szCs w:val="18"/>
              </w:rPr>
            </w:pPr>
          </w:p>
        </w:tc>
        <w:tc>
          <w:tcPr>
            <w:tcW w:w="1467" w:type="dxa"/>
            <w:vAlign w:val="center"/>
          </w:tcPr>
          <w:p w:rsidR="0075165B" w:rsidRPr="00335926" w:rsidRDefault="0075165B" w:rsidP="002A1F86">
            <w:pPr>
              <w:rPr>
                <w:rFonts w:ascii="Sylfaen" w:hAnsi="Sylfaen"/>
                <w:color w:val="000000"/>
                <w:sz w:val="20"/>
                <w:szCs w:val="20"/>
              </w:rPr>
            </w:pPr>
            <w:r w:rsidRPr="00335926">
              <w:rPr>
                <w:rFonts w:ascii="Sylfaen" w:hAnsi="Sylfaen"/>
                <w:color w:val="000000"/>
                <w:sz w:val="20"/>
                <w:szCs w:val="20"/>
              </w:rPr>
              <w:t>Ацетилсалициловая кислота, acetylsalicylic acid  դեղահատ 75мг</w:t>
            </w:r>
          </w:p>
        </w:tc>
        <w:tc>
          <w:tcPr>
            <w:tcW w:w="1085" w:type="dxa"/>
          </w:tcPr>
          <w:p w:rsidR="0075165B" w:rsidRDefault="0075165B" w:rsidP="002A1F86">
            <w:r w:rsidRPr="00EC0E5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B140A1" w:rsidRDefault="0075165B" w:rsidP="002A1F86">
            <w:pPr>
              <w:jc w:val="center"/>
              <w:rPr>
                <w:rFonts w:ascii="Sylfaen" w:hAnsi="Sylfaen"/>
                <w:sz w:val="18"/>
                <w:szCs w:val="18"/>
                <w:lang w:val="hy-AM"/>
              </w:rPr>
            </w:pPr>
            <w:r w:rsidRPr="0057764A">
              <w:rPr>
                <w:rFonts w:ascii="Sylfaen" w:hAnsi="Sylfaen"/>
                <w:sz w:val="18"/>
                <w:szCs w:val="18"/>
              </w:rPr>
              <w:t>12</w:t>
            </w:r>
            <w:r>
              <w:rPr>
                <w:rFonts w:ascii="Sylfaen" w:hAnsi="Sylfaen"/>
                <w:sz w:val="18"/>
                <w:szCs w:val="18"/>
                <w:lang w:val="hy-AM"/>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33631491</w:t>
            </w:r>
          </w:p>
        </w:tc>
        <w:tc>
          <w:tcPr>
            <w:tcW w:w="2641" w:type="dxa"/>
            <w:vAlign w:val="center"/>
          </w:tcPr>
          <w:p w:rsidR="0075165B" w:rsidRPr="0057764A" w:rsidRDefault="0075165B" w:rsidP="002A1F86">
            <w:pPr>
              <w:rPr>
                <w:rFonts w:ascii="Sylfaen" w:hAnsi="Sylfaen"/>
                <w:color w:val="000000"/>
                <w:sz w:val="18"/>
                <w:szCs w:val="18"/>
              </w:rPr>
            </w:pPr>
            <w:r w:rsidRPr="004C61C4">
              <w:rPr>
                <w:rFonts w:ascii="Sylfaen" w:hAnsi="Sylfaen"/>
                <w:color w:val="000000"/>
                <w:sz w:val="18"/>
                <w:szCs w:val="18"/>
              </w:rPr>
              <w:t>Цетиризин 10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0D453B">
              <w:rPr>
                <w:rFonts w:ascii="Sylfaen" w:hAnsi="Sylfaen"/>
                <w:color w:val="000000"/>
                <w:sz w:val="18"/>
                <w:szCs w:val="18"/>
              </w:rPr>
              <w:t>Цетиризин таблетка 10 мг</w:t>
            </w:r>
          </w:p>
        </w:tc>
        <w:tc>
          <w:tcPr>
            <w:tcW w:w="1085" w:type="dxa"/>
          </w:tcPr>
          <w:p w:rsidR="0075165B" w:rsidRDefault="0075165B" w:rsidP="002A1F86">
            <w:r w:rsidRPr="00EC0E5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lang w:val="hy-AM"/>
              </w:rPr>
            </w:pPr>
            <w:r w:rsidRPr="0057764A">
              <w:rPr>
                <w:rFonts w:ascii="Sylfaen" w:hAnsi="Sylfaen"/>
                <w:sz w:val="18"/>
                <w:szCs w:val="18"/>
              </w:rPr>
              <w:t>12</w:t>
            </w:r>
            <w:r>
              <w:rPr>
                <w:rFonts w:ascii="Sylfaen" w:hAnsi="Sylfaen"/>
                <w:sz w:val="18"/>
                <w:szCs w:val="18"/>
                <w:lang w:val="hy-AM"/>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33631491</w:t>
            </w:r>
          </w:p>
        </w:tc>
        <w:tc>
          <w:tcPr>
            <w:tcW w:w="2641" w:type="dxa"/>
            <w:vAlign w:val="center"/>
          </w:tcPr>
          <w:p w:rsidR="0075165B" w:rsidRPr="0057764A" w:rsidRDefault="0075165B" w:rsidP="002A1F86">
            <w:pPr>
              <w:rPr>
                <w:rFonts w:ascii="Sylfaen" w:hAnsi="Sylfaen"/>
                <w:color w:val="000000"/>
                <w:sz w:val="18"/>
                <w:szCs w:val="18"/>
              </w:rPr>
            </w:pPr>
            <w:r w:rsidRPr="004C61C4">
              <w:rPr>
                <w:rFonts w:ascii="Sylfaen" w:hAnsi="Sylfaen"/>
                <w:color w:val="000000"/>
                <w:sz w:val="18"/>
                <w:szCs w:val="18"/>
              </w:rPr>
              <w:t xml:space="preserve">Цетиризин </w:t>
            </w:r>
            <w:r>
              <w:rPr>
                <w:rFonts w:ascii="Sylfaen" w:hAnsi="Sylfaen"/>
                <w:color w:val="000000"/>
                <w:sz w:val="18"/>
                <w:szCs w:val="18"/>
              </w:rPr>
              <w:t>5</w:t>
            </w:r>
            <w:r w:rsidRPr="004C61C4">
              <w:rPr>
                <w:rFonts w:ascii="Sylfaen" w:hAnsi="Sylfaen"/>
                <w:color w:val="000000"/>
                <w:sz w:val="18"/>
                <w:szCs w:val="18"/>
              </w:rPr>
              <w:t xml:space="preserve">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4C61C4">
              <w:rPr>
                <w:rFonts w:ascii="Sylfaen" w:hAnsi="Sylfaen"/>
                <w:color w:val="000000"/>
                <w:sz w:val="18"/>
                <w:szCs w:val="18"/>
              </w:rPr>
              <w:t xml:space="preserve">Цетиризин таблетка </w:t>
            </w:r>
            <w:r>
              <w:rPr>
                <w:rFonts w:ascii="Sylfaen" w:hAnsi="Sylfaen"/>
                <w:color w:val="000000"/>
                <w:sz w:val="18"/>
                <w:szCs w:val="18"/>
              </w:rPr>
              <w:t>5</w:t>
            </w:r>
            <w:r w:rsidRPr="004C61C4">
              <w:rPr>
                <w:rFonts w:ascii="Sylfaen" w:hAnsi="Sylfaen"/>
                <w:color w:val="000000"/>
                <w:sz w:val="18"/>
                <w:szCs w:val="18"/>
              </w:rPr>
              <w:t xml:space="preserve"> мг</w:t>
            </w:r>
          </w:p>
        </w:tc>
        <w:tc>
          <w:tcPr>
            <w:tcW w:w="1085" w:type="dxa"/>
          </w:tcPr>
          <w:p w:rsidR="0075165B" w:rsidRDefault="0075165B" w:rsidP="002A1F86">
            <w:r w:rsidRPr="00EC0E53">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lang w:val="hy-AM"/>
              </w:rPr>
            </w:pPr>
            <w:r w:rsidRPr="0057764A">
              <w:rPr>
                <w:rFonts w:ascii="Sylfaen" w:hAnsi="Sylfaen"/>
                <w:sz w:val="18"/>
                <w:szCs w:val="18"/>
              </w:rPr>
              <w:lastRenderedPageBreak/>
              <w:t>1</w:t>
            </w:r>
            <w:r>
              <w:rPr>
                <w:rFonts w:ascii="Sylfaen" w:hAnsi="Sylfaen"/>
                <w:sz w:val="18"/>
                <w:szCs w:val="18"/>
                <w:lang w:val="hy-AM"/>
              </w:rPr>
              <w:t>23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33631491</w:t>
            </w:r>
          </w:p>
        </w:tc>
        <w:tc>
          <w:tcPr>
            <w:tcW w:w="2641" w:type="dxa"/>
            <w:vAlign w:val="center"/>
          </w:tcPr>
          <w:p w:rsidR="0075165B" w:rsidRPr="0057764A" w:rsidRDefault="0075165B" w:rsidP="002A1F86">
            <w:pPr>
              <w:rPr>
                <w:rFonts w:ascii="Sylfaen" w:hAnsi="Sylfaen"/>
                <w:color w:val="000000"/>
                <w:sz w:val="18"/>
                <w:szCs w:val="18"/>
              </w:rPr>
            </w:pPr>
            <w:r w:rsidRPr="004C61C4">
              <w:rPr>
                <w:rFonts w:ascii="Sylfaen" w:hAnsi="Sylfaen"/>
                <w:color w:val="000000"/>
                <w:sz w:val="18"/>
                <w:szCs w:val="18"/>
              </w:rPr>
              <w:t>Цетиризин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Цетизин внутренний раствор, 5 мг / мл 200 мл</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24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33621710</w:t>
            </w:r>
          </w:p>
        </w:tc>
        <w:tc>
          <w:tcPr>
            <w:tcW w:w="2641" w:type="dxa"/>
          </w:tcPr>
          <w:p w:rsidR="0075165B" w:rsidRDefault="0075165B" w:rsidP="002A1F86">
            <w:r w:rsidRPr="00511168">
              <w:rPr>
                <w:rFonts w:ascii="GHEA Grapalat" w:hAnsi="GHEA Grapalat"/>
                <w:sz w:val="16"/>
                <w:szCs w:val="16"/>
              </w:rPr>
              <w:t>Атенолол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Атенолол, </w:t>
            </w:r>
            <w:r w:rsidRPr="00E829E0">
              <w:rPr>
                <w:rFonts w:ascii="GHEA Grapalat" w:hAnsi="GHEA Grapalat"/>
                <w:color w:val="000000"/>
                <w:sz w:val="16"/>
                <w:szCs w:val="16"/>
              </w:rPr>
              <w:t>atenolol</w:t>
            </w:r>
            <w:r w:rsidRPr="00E829E0">
              <w:rPr>
                <w:rFonts w:ascii="GHEA Grapalat" w:hAnsi="GHEA Grapalat"/>
                <w:sz w:val="16"/>
                <w:szCs w:val="16"/>
              </w:rPr>
              <w:t xml:space="preserve"> таблетка 50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25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33621710</w:t>
            </w:r>
          </w:p>
        </w:tc>
        <w:tc>
          <w:tcPr>
            <w:tcW w:w="2641" w:type="dxa"/>
          </w:tcPr>
          <w:p w:rsidR="0075165B" w:rsidRDefault="0075165B" w:rsidP="002A1F86">
            <w:r w:rsidRPr="00511168">
              <w:rPr>
                <w:rFonts w:ascii="GHEA Grapalat" w:hAnsi="GHEA Grapalat"/>
                <w:sz w:val="16"/>
                <w:szCs w:val="16"/>
              </w:rPr>
              <w:t>Атенолол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Атенолол, </w:t>
            </w:r>
            <w:r w:rsidRPr="00E829E0">
              <w:rPr>
                <w:rFonts w:ascii="GHEA Grapalat" w:hAnsi="GHEA Grapalat"/>
                <w:color w:val="000000"/>
                <w:sz w:val="16"/>
                <w:szCs w:val="16"/>
              </w:rPr>
              <w:t>atenolol</w:t>
            </w:r>
            <w:r w:rsidRPr="00E829E0">
              <w:rPr>
                <w:rFonts w:ascii="GHEA Grapalat" w:hAnsi="GHEA Grapalat"/>
                <w:sz w:val="16"/>
                <w:szCs w:val="16"/>
              </w:rPr>
              <w:t xml:space="preserve"> таблетка </w:t>
            </w:r>
            <w:r>
              <w:rPr>
                <w:rFonts w:ascii="GHEA Grapalat" w:hAnsi="GHEA Grapalat"/>
                <w:sz w:val="16"/>
                <w:szCs w:val="16"/>
              </w:rPr>
              <w:t>25</w:t>
            </w:r>
            <w:r w:rsidRPr="00E829E0">
              <w:rPr>
                <w:rFonts w:ascii="GHEA Grapalat" w:hAnsi="GHEA Grapalat"/>
                <w:sz w:val="16"/>
                <w:szCs w:val="16"/>
              </w:rPr>
              <w:t xml:space="preserve">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center"/>
          </w:tcPr>
          <w:p w:rsidR="0075165B" w:rsidRPr="0057764A" w:rsidRDefault="0075165B" w:rsidP="002A1F86">
            <w:pPr>
              <w:jc w:val="center"/>
              <w:rPr>
                <w:rFonts w:ascii="Sylfaen" w:hAnsi="Sylfaen"/>
                <w:sz w:val="18"/>
                <w:szCs w:val="18"/>
                <w:lang w:val="hy-AM"/>
              </w:rPr>
            </w:pPr>
            <w:r w:rsidRPr="0057764A">
              <w:rPr>
                <w:rFonts w:ascii="Sylfaen" w:hAnsi="Sylfaen"/>
                <w:sz w:val="18"/>
                <w:szCs w:val="18"/>
              </w:rPr>
              <w:t>1</w:t>
            </w:r>
            <w:r>
              <w:rPr>
                <w:rFonts w:ascii="Sylfaen" w:hAnsi="Sylfaen"/>
                <w:sz w:val="18"/>
                <w:szCs w:val="18"/>
                <w:lang w:val="hy-AM"/>
              </w:rPr>
              <w:t>26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33621360</w:t>
            </w:r>
          </w:p>
        </w:tc>
        <w:tc>
          <w:tcPr>
            <w:tcW w:w="2641"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Таблетка триглитрата глицерина</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Таблетка триглитрата глицерина, 0,5 мг (сублингвально); концентрат</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4D7EF0" w:rsidRDefault="0075165B" w:rsidP="002A1F86">
            <w:pPr>
              <w:jc w:val="right"/>
              <w:rPr>
                <w:rFonts w:ascii="Calibri" w:hAnsi="Calibri" w:cs="Calibri"/>
                <w:sz w:val="16"/>
                <w:szCs w:val="16"/>
                <w:lang w:val="en-US"/>
              </w:rPr>
            </w:pPr>
            <w:r w:rsidRPr="0057764A">
              <w:rPr>
                <w:rFonts w:ascii="Calibri" w:hAnsi="Calibri" w:cs="Calibri"/>
                <w:sz w:val="16"/>
                <w:szCs w:val="16"/>
              </w:rPr>
              <w:t>1</w:t>
            </w:r>
            <w:r>
              <w:rPr>
                <w:rFonts w:ascii="Calibri" w:hAnsi="Calibri" w:cs="Calibri"/>
                <w:sz w:val="16"/>
                <w:szCs w:val="16"/>
                <w:lang w:val="hy-AM"/>
              </w:rPr>
              <w:t>2</w:t>
            </w:r>
            <w:r>
              <w:rPr>
                <w:rFonts w:ascii="Calibri" w:hAnsi="Calibri" w:cs="Calibri"/>
                <w:sz w:val="16"/>
                <w:szCs w:val="16"/>
                <w:lang w:val="en-US"/>
              </w:rPr>
              <w:t>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33691212</w:t>
            </w:r>
          </w:p>
        </w:tc>
        <w:tc>
          <w:tcPr>
            <w:tcW w:w="2641"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Диосмин-Гесперидин 450 мг + 50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Диосмин-Гесперидин 450 мг + 50 мг</w:t>
            </w:r>
          </w:p>
        </w:tc>
        <w:tc>
          <w:tcPr>
            <w:tcW w:w="1085" w:type="dxa"/>
            <w:vAlign w:val="center"/>
          </w:tcPr>
          <w:p w:rsidR="0075165B" w:rsidRPr="0057764A" w:rsidRDefault="0075165B" w:rsidP="002A1F86">
            <w:pPr>
              <w:jc w:val="center"/>
              <w:rPr>
                <w:rFonts w:ascii="Sylfaen" w:hAnsi="Sylfaen"/>
                <w:color w:val="000000"/>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868E4" w:rsidRDefault="0075165B" w:rsidP="002A1F86">
            <w:pPr>
              <w:jc w:val="right"/>
              <w:rPr>
                <w:rFonts w:ascii="Calibri" w:hAnsi="Calibri" w:cs="Calibri"/>
                <w:sz w:val="16"/>
                <w:szCs w:val="16"/>
                <w:lang w:val="en-US"/>
              </w:rPr>
            </w:pPr>
            <w:r w:rsidRPr="0057764A">
              <w:rPr>
                <w:rFonts w:ascii="Calibri" w:hAnsi="Calibri" w:cs="Calibri"/>
                <w:sz w:val="16"/>
                <w:szCs w:val="16"/>
              </w:rPr>
              <w:t>1</w:t>
            </w:r>
            <w:r>
              <w:rPr>
                <w:rFonts w:ascii="Calibri" w:hAnsi="Calibri" w:cs="Calibri"/>
                <w:sz w:val="16"/>
                <w:szCs w:val="16"/>
                <w:lang w:val="hy-AM"/>
              </w:rPr>
              <w:t>2</w:t>
            </w:r>
            <w:r>
              <w:rPr>
                <w:rFonts w:ascii="Calibri" w:hAnsi="Calibri" w:cs="Calibri"/>
                <w:sz w:val="16"/>
                <w:szCs w:val="16"/>
                <w:lang w:val="en-US"/>
              </w:rPr>
              <w:t>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33621510</w:t>
            </w:r>
          </w:p>
        </w:tc>
        <w:tc>
          <w:tcPr>
            <w:tcW w:w="2641"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Каптоприл 25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Каптоприл таблетка 25 мг</w:t>
            </w:r>
          </w:p>
        </w:tc>
        <w:tc>
          <w:tcPr>
            <w:tcW w:w="1085" w:type="dxa"/>
            <w:vAlign w:val="center"/>
          </w:tcPr>
          <w:p w:rsidR="0075165B" w:rsidRPr="0057764A" w:rsidRDefault="0075165B" w:rsidP="002A1F86">
            <w:pPr>
              <w:jc w:val="center"/>
              <w:rPr>
                <w:rFonts w:ascii="Sylfaen" w:hAnsi="Sylfaen"/>
                <w:color w:val="000000"/>
                <w:sz w:val="18"/>
                <w:szCs w:val="18"/>
              </w:rPr>
            </w:pPr>
            <w:r w:rsidRPr="008229C4">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 xml:space="preserve">Провайдер аптечных сетей в </w:t>
            </w:r>
            <w:r w:rsidRPr="00313D34">
              <w:rPr>
                <w:sz w:val="16"/>
                <w:szCs w:val="16"/>
              </w:rPr>
              <w:lastRenderedPageBreak/>
              <w:t>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lastRenderedPageBreak/>
              <w:t>1</w:t>
            </w:r>
            <w:r>
              <w:rPr>
                <w:rFonts w:ascii="Calibri" w:hAnsi="Calibri" w:cs="Calibri"/>
                <w:sz w:val="16"/>
                <w:szCs w:val="16"/>
              </w:rPr>
              <w:t>29</w:t>
            </w:r>
          </w:p>
        </w:tc>
        <w:tc>
          <w:tcPr>
            <w:tcW w:w="1633" w:type="dxa"/>
            <w:vAlign w:val="bottom"/>
          </w:tcPr>
          <w:p w:rsidR="0075165B" w:rsidRPr="0057764A" w:rsidRDefault="0075165B" w:rsidP="002A1F86">
            <w:pPr>
              <w:rPr>
                <w:rFonts w:ascii="Sylfaen" w:hAnsi="Sylfaen"/>
                <w:sz w:val="18"/>
                <w:szCs w:val="18"/>
                <w:lang w:val="hy-AM"/>
              </w:rPr>
            </w:pPr>
            <w:r w:rsidRPr="0057764A">
              <w:rPr>
                <w:rFonts w:ascii="Sylfaen" w:hAnsi="Sylfaen"/>
                <w:sz w:val="18"/>
                <w:szCs w:val="18"/>
              </w:rPr>
              <w:t> </w:t>
            </w:r>
            <w:r w:rsidRPr="0057764A">
              <w:rPr>
                <w:rFonts w:ascii="Sylfaen" w:hAnsi="Sylfaen"/>
                <w:sz w:val="18"/>
                <w:szCs w:val="18"/>
                <w:lang w:val="hy-AM"/>
              </w:rPr>
              <w:t>33691800</w:t>
            </w:r>
          </w:p>
        </w:tc>
        <w:tc>
          <w:tcPr>
            <w:tcW w:w="2641" w:type="dxa"/>
            <w:vAlign w:val="center"/>
          </w:tcPr>
          <w:p w:rsidR="0075165B" w:rsidRPr="0057764A" w:rsidRDefault="0075165B" w:rsidP="002A1F86">
            <w:pPr>
              <w:rPr>
                <w:rFonts w:ascii="Sylfaen" w:hAnsi="Sylfaen"/>
                <w:sz w:val="18"/>
                <w:szCs w:val="18"/>
              </w:rPr>
            </w:pPr>
            <w:r w:rsidRPr="00661E7C">
              <w:rPr>
                <w:rFonts w:ascii="Sylfaen" w:hAnsi="Sylfaen"/>
                <w:sz w:val="18"/>
                <w:szCs w:val="18"/>
              </w:rPr>
              <w:t>Гентамицин глазные капли, 3 мг / мл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661E7C">
              <w:rPr>
                <w:rFonts w:ascii="Sylfaen" w:hAnsi="Sylfaen"/>
                <w:sz w:val="18"/>
                <w:szCs w:val="18"/>
              </w:rPr>
              <w:t>Гентамицин и, 3 мг / мл</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4</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868E4" w:rsidRDefault="0075165B" w:rsidP="002A1F86">
            <w:pPr>
              <w:jc w:val="right"/>
              <w:rPr>
                <w:rFonts w:ascii="Calibri" w:hAnsi="Calibri" w:cs="Calibri"/>
                <w:sz w:val="16"/>
                <w:szCs w:val="16"/>
                <w:lang w:val="en-US"/>
              </w:rPr>
            </w:pPr>
            <w:r w:rsidRPr="0057764A">
              <w:rPr>
                <w:rFonts w:ascii="Calibri" w:hAnsi="Calibri" w:cs="Calibri"/>
                <w:sz w:val="16"/>
                <w:szCs w:val="16"/>
              </w:rPr>
              <w:t>13</w:t>
            </w:r>
            <w:r>
              <w:rPr>
                <w:rFonts w:ascii="Calibri" w:hAnsi="Calibri" w:cs="Calibri"/>
                <w:sz w:val="16"/>
                <w:szCs w:val="16"/>
                <w:lang w:val="en-US"/>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33661128</w:t>
            </w:r>
          </w:p>
        </w:tc>
        <w:tc>
          <w:tcPr>
            <w:tcW w:w="2641" w:type="dxa"/>
            <w:vAlign w:val="center"/>
          </w:tcPr>
          <w:p w:rsidR="0075165B" w:rsidRPr="0057764A" w:rsidRDefault="0075165B" w:rsidP="002A1F86">
            <w:pPr>
              <w:rPr>
                <w:rFonts w:ascii="Sylfaen" w:hAnsi="Sylfaen"/>
                <w:color w:val="000000"/>
                <w:sz w:val="18"/>
                <w:szCs w:val="18"/>
              </w:rPr>
            </w:pPr>
            <w:r>
              <w:rPr>
                <w:rFonts w:ascii="Sylfaen" w:hAnsi="Sylfaen"/>
                <w:color w:val="000000"/>
                <w:sz w:val="18"/>
                <w:szCs w:val="18"/>
              </w:rPr>
              <w:t>карбамазепин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57764A">
              <w:rPr>
                <w:rFonts w:ascii="Sylfaen" w:hAnsi="Sylfaen"/>
                <w:color w:val="000000"/>
                <w:sz w:val="18"/>
                <w:szCs w:val="18"/>
              </w:rPr>
              <w:t>carbamazepine 200</w:t>
            </w:r>
            <w:r>
              <w:rPr>
                <w:rFonts w:ascii="Sylfaen" w:hAnsi="Sylfaen"/>
                <w:color w:val="000000"/>
                <w:sz w:val="18"/>
                <w:szCs w:val="18"/>
              </w:rPr>
              <w:t>мг</w:t>
            </w:r>
          </w:p>
        </w:tc>
        <w:tc>
          <w:tcPr>
            <w:tcW w:w="1085" w:type="dxa"/>
            <w:vAlign w:val="center"/>
          </w:tcPr>
          <w:p w:rsidR="0075165B" w:rsidRPr="0057764A" w:rsidRDefault="0075165B" w:rsidP="002A1F86">
            <w:pPr>
              <w:jc w:val="center"/>
              <w:rPr>
                <w:rFonts w:ascii="Sylfaen" w:hAnsi="Sylfaen"/>
                <w:color w:val="000000"/>
                <w:sz w:val="18"/>
                <w:szCs w:val="18"/>
              </w:rPr>
            </w:pPr>
            <w:r w:rsidRPr="008229C4">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13</w:t>
            </w:r>
            <w:r>
              <w:rPr>
                <w:rFonts w:ascii="Calibri" w:hAnsi="Calibri" w:cs="Calibri"/>
                <w:sz w:val="16"/>
                <w:szCs w:val="16"/>
                <w:lang w:val="hy-AM"/>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33661122</w:t>
            </w:r>
          </w:p>
        </w:tc>
        <w:tc>
          <w:tcPr>
            <w:tcW w:w="2641" w:type="dxa"/>
          </w:tcPr>
          <w:p w:rsidR="0075165B" w:rsidRPr="006B156D" w:rsidRDefault="0075165B" w:rsidP="002A1F86">
            <w:pPr>
              <w:rPr>
                <w:sz w:val="20"/>
                <w:szCs w:val="20"/>
              </w:rPr>
            </w:pPr>
            <w:r w:rsidRPr="006B156D">
              <w:rPr>
                <w:sz w:val="20"/>
                <w:szCs w:val="20"/>
              </w:rPr>
              <w:t>парацетамол</w:t>
            </w:r>
          </w:p>
        </w:tc>
        <w:tc>
          <w:tcPr>
            <w:tcW w:w="1925" w:type="dxa"/>
          </w:tcPr>
          <w:p w:rsidR="0075165B" w:rsidRPr="006B156D" w:rsidRDefault="0075165B" w:rsidP="002A1F86">
            <w:pPr>
              <w:rPr>
                <w:sz w:val="20"/>
                <w:szCs w:val="20"/>
              </w:rPr>
            </w:pPr>
          </w:p>
        </w:tc>
        <w:tc>
          <w:tcPr>
            <w:tcW w:w="1467" w:type="dxa"/>
          </w:tcPr>
          <w:p w:rsidR="0075165B" w:rsidRPr="006B156D" w:rsidRDefault="0075165B" w:rsidP="002A1F86">
            <w:pPr>
              <w:rPr>
                <w:sz w:val="20"/>
                <w:szCs w:val="20"/>
              </w:rPr>
            </w:pPr>
            <w:r w:rsidRPr="006B156D">
              <w:rPr>
                <w:sz w:val="20"/>
                <w:szCs w:val="20"/>
              </w:rPr>
              <w:t xml:space="preserve"> paracetamol свечки 150мг</w:t>
            </w:r>
          </w:p>
        </w:tc>
        <w:tc>
          <w:tcPr>
            <w:tcW w:w="1085" w:type="dxa"/>
          </w:tcPr>
          <w:p w:rsidR="0075165B" w:rsidRPr="006B156D" w:rsidRDefault="0075165B" w:rsidP="002A1F86">
            <w:pPr>
              <w:rPr>
                <w:sz w:val="20"/>
                <w:szCs w:val="20"/>
              </w:rPr>
            </w:pPr>
            <w:proofErr w:type="gramStart"/>
            <w:r w:rsidRPr="006B156D">
              <w:rPr>
                <w:sz w:val="20"/>
                <w:szCs w:val="20"/>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13</w:t>
            </w:r>
            <w:r>
              <w:rPr>
                <w:rFonts w:ascii="Calibri" w:hAnsi="Calibri" w:cs="Calibri"/>
                <w:sz w:val="16"/>
                <w:szCs w:val="16"/>
                <w:lang w:val="hy-AM"/>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33661122</w:t>
            </w:r>
          </w:p>
        </w:tc>
        <w:tc>
          <w:tcPr>
            <w:tcW w:w="2641" w:type="dxa"/>
          </w:tcPr>
          <w:p w:rsidR="0075165B" w:rsidRDefault="0075165B" w:rsidP="002A1F86">
            <w:r w:rsidRPr="00A11CFC">
              <w:rPr>
                <w:rFonts w:ascii="Sylfaen" w:hAnsi="Sylfaen"/>
                <w:color w:val="000000"/>
                <w:sz w:val="18"/>
                <w:szCs w:val="18"/>
              </w:rPr>
              <w:t>парацетамол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57764A">
              <w:rPr>
                <w:rFonts w:ascii="Sylfaen" w:hAnsi="Sylfaen"/>
                <w:color w:val="000000"/>
                <w:sz w:val="18"/>
                <w:szCs w:val="18"/>
              </w:rPr>
              <w:t xml:space="preserve"> paracetamol </w:t>
            </w:r>
            <w:r>
              <w:rPr>
                <w:rFonts w:ascii="Sylfaen" w:hAnsi="Sylfaen"/>
                <w:color w:val="000000"/>
                <w:sz w:val="18"/>
                <w:szCs w:val="18"/>
              </w:rPr>
              <w:t>свечки</w:t>
            </w:r>
            <w:r w:rsidRPr="0057764A">
              <w:rPr>
                <w:rFonts w:ascii="Sylfaen" w:hAnsi="Sylfaen"/>
                <w:color w:val="000000"/>
                <w:sz w:val="18"/>
                <w:szCs w:val="18"/>
              </w:rPr>
              <w:t xml:space="preserve"> 100</w:t>
            </w:r>
            <w:r>
              <w:rPr>
                <w:rFonts w:ascii="Sylfaen" w:hAnsi="Sylfaen"/>
                <w:color w:val="000000"/>
                <w:sz w:val="18"/>
                <w:szCs w:val="18"/>
              </w:rPr>
              <w:t>мг</w:t>
            </w:r>
          </w:p>
        </w:tc>
        <w:tc>
          <w:tcPr>
            <w:tcW w:w="1085" w:type="dxa"/>
            <w:vAlign w:val="center"/>
          </w:tcPr>
          <w:p w:rsidR="0075165B" w:rsidRPr="0057764A" w:rsidRDefault="0075165B" w:rsidP="002A1F86">
            <w:pPr>
              <w:jc w:val="center"/>
              <w:rPr>
                <w:rFonts w:ascii="Sylfaen" w:hAnsi="Sylfaen"/>
                <w:color w:val="000000"/>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33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33661122</w:t>
            </w:r>
          </w:p>
        </w:tc>
        <w:tc>
          <w:tcPr>
            <w:tcW w:w="2641" w:type="dxa"/>
          </w:tcPr>
          <w:p w:rsidR="0075165B" w:rsidRDefault="0075165B" w:rsidP="002A1F86">
            <w:r w:rsidRPr="00A11CFC">
              <w:rPr>
                <w:rFonts w:ascii="Sylfaen" w:hAnsi="Sylfaen"/>
                <w:color w:val="000000"/>
                <w:sz w:val="18"/>
                <w:szCs w:val="18"/>
              </w:rPr>
              <w:t>парацетамол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57764A">
              <w:rPr>
                <w:rFonts w:ascii="Sylfaen" w:hAnsi="Sylfaen"/>
                <w:color w:val="000000"/>
                <w:sz w:val="18"/>
                <w:szCs w:val="18"/>
              </w:rPr>
              <w:t xml:space="preserve">paracetamol </w:t>
            </w:r>
            <w:r>
              <w:rPr>
                <w:rFonts w:ascii="Sylfaen" w:hAnsi="Sylfaen"/>
                <w:color w:val="000000"/>
                <w:sz w:val="18"/>
                <w:szCs w:val="18"/>
              </w:rPr>
              <w:t>свечки</w:t>
            </w:r>
            <w:r w:rsidRPr="0057764A">
              <w:rPr>
                <w:rFonts w:ascii="Sylfaen" w:hAnsi="Sylfaen"/>
                <w:color w:val="000000"/>
                <w:sz w:val="18"/>
                <w:szCs w:val="18"/>
              </w:rPr>
              <w:t xml:space="preserve"> </w:t>
            </w:r>
            <w:r>
              <w:rPr>
                <w:rFonts w:ascii="Sylfaen" w:hAnsi="Sylfaen"/>
                <w:color w:val="000000"/>
                <w:sz w:val="18"/>
                <w:szCs w:val="18"/>
              </w:rPr>
              <w:t>25</w:t>
            </w:r>
            <w:r w:rsidRPr="0057764A">
              <w:rPr>
                <w:rFonts w:ascii="Sylfaen" w:hAnsi="Sylfaen"/>
                <w:color w:val="000000"/>
                <w:sz w:val="18"/>
                <w:szCs w:val="18"/>
              </w:rPr>
              <w:t>0</w:t>
            </w:r>
            <w:r>
              <w:rPr>
                <w:rFonts w:ascii="Sylfaen" w:hAnsi="Sylfaen"/>
                <w:color w:val="000000"/>
                <w:sz w:val="18"/>
                <w:szCs w:val="18"/>
              </w:rPr>
              <w:t>мг</w:t>
            </w:r>
          </w:p>
        </w:tc>
        <w:tc>
          <w:tcPr>
            <w:tcW w:w="1085" w:type="dxa"/>
          </w:tcPr>
          <w:p w:rsidR="0075165B" w:rsidRDefault="0075165B" w:rsidP="002A1F86">
            <w:proofErr w:type="gramStart"/>
            <w:r w:rsidRPr="003D069E">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w:t>
            </w:r>
            <w:r w:rsidRPr="00313D34">
              <w:rPr>
                <w:sz w:val="16"/>
                <w:szCs w:val="16"/>
              </w:rPr>
              <w:lastRenderedPageBreak/>
              <w:t>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lastRenderedPageBreak/>
              <w:t>1</w:t>
            </w:r>
            <w:r>
              <w:rPr>
                <w:rFonts w:ascii="Calibri" w:hAnsi="Calibri" w:cs="Calibri"/>
                <w:sz w:val="16"/>
                <w:szCs w:val="16"/>
                <w:lang w:val="hy-AM"/>
              </w:rPr>
              <w:t>34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33661122</w:t>
            </w:r>
          </w:p>
        </w:tc>
        <w:tc>
          <w:tcPr>
            <w:tcW w:w="2641" w:type="dxa"/>
            <w:vAlign w:val="center"/>
          </w:tcPr>
          <w:p w:rsidR="0075165B" w:rsidRPr="0057764A" w:rsidRDefault="0075165B" w:rsidP="002A1F86">
            <w:pPr>
              <w:rPr>
                <w:rFonts w:ascii="Sylfaen" w:hAnsi="Sylfaen"/>
                <w:color w:val="000000"/>
                <w:sz w:val="18"/>
                <w:szCs w:val="18"/>
              </w:rPr>
            </w:pPr>
            <w:r>
              <w:rPr>
                <w:rFonts w:ascii="Sylfaen" w:hAnsi="Sylfaen"/>
                <w:color w:val="000000"/>
                <w:sz w:val="18"/>
                <w:szCs w:val="18"/>
              </w:rPr>
              <w:t>парацетамол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57764A">
              <w:rPr>
                <w:rFonts w:ascii="Sylfaen" w:hAnsi="Sylfaen"/>
                <w:color w:val="000000"/>
                <w:sz w:val="18"/>
                <w:szCs w:val="18"/>
              </w:rPr>
              <w:t xml:space="preserve"> paracetamol </w:t>
            </w:r>
            <w:r>
              <w:rPr>
                <w:rFonts w:ascii="Sylfaen" w:hAnsi="Sylfaen"/>
                <w:color w:val="000000"/>
                <w:sz w:val="18"/>
                <w:szCs w:val="18"/>
              </w:rPr>
              <w:t>сироп</w:t>
            </w:r>
            <w:r w:rsidRPr="0057764A">
              <w:rPr>
                <w:rFonts w:ascii="Sylfaen" w:hAnsi="Sylfaen"/>
                <w:color w:val="000000"/>
                <w:sz w:val="18"/>
                <w:szCs w:val="18"/>
              </w:rPr>
              <w:t xml:space="preserve"> ,125</w:t>
            </w:r>
            <w:r>
              <w:rPr>
                <w:rFonts w:ascii="Sylfaen" w:hAnsi="Sylfaen"/>
                <w:color w:val="000000"/>
                <w:sz w:val="18"/>
                <w:szCs w:val="18"/>
              </w:rPr>
              <w:t>мг</w:t>
            </w:r>
            <w:r w:rsidRPr="0057764A">
              <w:rPr>
                <w:rFonts w:ascii="Sylfaen" w:hAnsi="Sylfaen"/>
                <w:color w:val="000000"/>
                <w:sz w:val="18"/>
                <w:szCs w:val="18"/>
              </w:rPr>
              <w:t>/5</w:t>
            </w:r>
            <w:r>
              <w:rPr>
                <w:rFonts w:ascii="Sylfaen" w:hAnsi="Sylfaen"/>
                <w:color w:val="000000"/>
                <w:sz w:val="18"/>
                <w:szCs w:val="18"/>
              </w:rPr>
              <w:t>мл</w:t>
            </w:r>
            <w:r w:rsidRPr="0057764A">
              <w:rPr>
                <w:rFonts w:ascii="Sylfaen" w:hAnsi="Sylfaen"/>
                <w:color w:val="000000"/>
                <w:sz w:val="18"/>
                <w:szCs w:val="18"/>
              </w:rPr>
              <w:t xml:space="preserve">   100</w:t>
            </w:r>
            <w:r>
              <w:rPr>
                <w:rFonts w:ascii="Sylfaen" w:hAnsi="Sylfaen"/>
                <w:color w:val="000000"/>
                <w:sz w:val="18"/>
                <w:szCs w:val="18"/>
              </w:rPr>
              <w:t>мл</w:t>
            </w:r>
          </w:p>
        </w:tc>
        <w:tc>
          <w:tcPr>
            <w:tcW w:w="1085" w:type="dxa"/>
          </w:tcPr>
          <w:p w:rsidR="0075165B" w:rsidRDefault="0075165B" w:rsidP="002A1F86">
            <w:proofErr w:type="gramStart"/>
            <w:r w:rsidRPr="003D069E">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Pr>
                <w:rFonts w:ascii="Calibri" w:hAnsi="Calibri" w:cs="Calibri"/>
                <w:sz w:val="16"/>
                <w:szCs w:val="16"/>
                <w:lang w:val="hy-AM"/>
              </w:rPr>
              <w:t>135</w:t>
            </w:r>
          </w:p>
        </w:tc>
        <w:tc>
          <w:tcPr>
            <w:tcW w:w="1633" w:type="dxa"/>
            <w:vAlign w:val="bottom"/>
          </w:tcPr>
          <w:p w:rsidR="0075165B" w:rsidRPr="002F20EB" w:rsidRDefault="0075165B" w:rsidP="002A1F86">
            <w:pPr>
              <w:jc w:val="right"/>
              <w:rPr>
                <w:rFonts w:ascii="Sylfaen" w:hAnsi="Sylfaen"/>
                <w:sz w:val="22"/>
                <w:szCs w:val="22"/>
              </w:rPr>
            </w:pPr>
            <w:r w:rsidRPr="002F20EB">
              <w:rPr>
                <w:rFonts w:ascii="Sylfaen" w:hAnsi="Sylfaen"/>
                <w:sz w:val="22"/>
                <w:szCs w:val="22"/>
              </w:rPr>
              <w:t>33611390</w:t>
            </w:r>
          </w:p>
        </w:tc>
        <w:tc>
          <w:tcPr>
            <w:tcW w:w="2641" w:type="dxa"/>
            <w:vAlign w:val="center"/>
          </w:tcPr>
          <w:p w:rsidR="0075165B" w:rsidRPr="002F20EB" w:rsidRDefault="0075165B" w:rsidP="002A1F86">
            <w:pPr>
              <w:rPr>
                <w:rFonts w:ascii="Sylfaen" w:hAnsi="Sylfaen"/>
                <w:color w:val="000000"/>
                <w:sz w:val="20"/>
                <w:szCs w:val="20"/>
              </w:rPr>
            </w:pPr>
            <w:r w:rsidRPr="002F20EB">
              <w:rPr>
                <w:rFonts w:ascii="Sylfaen" w:hAnsi="Sylfaen"/>
                <w:color w:val="000000"/>
                <w:sz w:val="20"/>
                <w:szCs w:val="20"/>
              </w:rPr>
              <w:t>пиридоксин</w:t>
            </w:r>
          </w:p>
        </w:tc>
        <w:tc>
          <w:tcPr>
            <w:tcW w:w="1925" w:type="dxa"/>
          </w:tcPr>
          <w:p w:rsidR="0075165B" w:rsidRPr="002F20EB" w:rsidRDefault="0075165B" w:rsidP="002A1F86">
            <w:pPr>
              <w:jc w:val="center"/>
              <w:rPr>
                <w:rFonts w:ascii="Sylfaen" w:hAnsi="Sylfaen"/>
                <w:sz w:val="18"/>
                <w:szCs w:val="18"/>
              </w:rPr>
            </w:pPr>
          </w:p>
        </w:tc>
        <w:tc>
          <w:tcPr>
            <w:tcW w:w="1467" w:type="dxa"/>
            <w:vAlign w:val="center"/>
          </w:tcPr>
          <w:p w:rsidR="0075165B" w:rsidRPr="002F20EB" w:rsidRDefault="0075165B" w:rsidP="002A1F86">
            <w:pPr>
              <w:rPr>
                <w:rFonts w:ascii="Sylfaen" w:hAnsi="Sylfaen"/>
                <w:color w:val="000000"/>
                <w:sz w:val="20"/>
                <w:szCs w:val="20"/>
              </w:rPr>
            </w:pPr>
            <w:r w:rsidRPr="002F20EB">
              <w:rPr>
                <w:rFonts w:ascii="Sylfaen" w:hAnsi="Sylfaen"/>
                <w:color w:val="000000"/>
                <w:sz w:val="20"/>
                <w:szCs w:val="20"/>
              </w:rPr>
              <w:t>Пиридоксин раствор 50 мг / мл для инъекций, 1 мл в ампуле</w:t>
            </w:r>
          </w:p>
        </w:tc>
        <w:tc>
          <w:tcPr>
            <w:tcW w:w="1085" w:type="dxa"/>
            <w:vAlign w:val="center"/>
          </w:tcPr>
          <w:p w:rsidR="0075165B" w:rsidRPr="002F20EB" w:rsidRDefault="0075165B" w:rsidP="002A1F86">
            <w:pPr>
              <w:jc w:val="center"/>
              <w:rPr>
                <w:rFonts w:ascii="Sylfaen" w:hAnsi="Sylfaen"/>
                <w:color w:val="000000"/>
                <w:sz w:val="20"/>
                <w:szCs w:val="20"/>
              </w:rPr>
            </w:pPr>
            <w:r w:rsidRPr="001600F7">
              <w:rPr>
                <w:rFonts w:ascii="GHEA Grapalat" w:hAnsi="GHEA Grapalat"/>
                <w:color w:val="000000"/>
                <w:sz w:val="16"/>
                <w:szCs w:val="16"/>
                <w:lang w:val="en-US" w:eastAsia="en-US" w:bidi="ar-SA"/>
              </w:rPr>
              <w:t>ампула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36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33691226</w:t>
            </w:r>
          </w:p>
        </w:tc>
        <w:tc>
          <w:tcPr>
            <w:tcW w:w="2641" w:type="dxa"/>
          </w:tcPr>
          <w:p w:rsidR="0075165B" w:rsidRDefault="0075165B" w:rsidP="002A1F86">
            <w:r w:rsidRPr="00531951">
              <w:rPr>
                <w:rFonts w:ascii="GHEA Grapalat" w:hAnsi="GHEA Grapalat"/>
                <w:color w:val="000000"/>
                <w:sz w:val="16"/>
                <w:szCs w:val="16"/>
                <w:lang w:val="en-US" w:eastAsia="en-US" w:bidi="ar-SA"/>
              </w:rPr>
              <w:t xml:space="preserve">Трамадол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1600F7">
              <w:rPr>
                <w:rFonts w:ascii="GHEA Grapalat" w:hAnsi="GHEA Grapalat"/>
                <w:color w:val="000000"/>
                <w:sz w:val="16"/>
                <w:szCs w:val="16"/>
                <w:lang w:val="en-US" w:eastAsia="en-US" w:bidi="ar-SA"/>
              </w:rPr>
              <w:t>Трамадол  капсула 50мг</w:t>
            </w:r>
          </w:p>
        </w:tc>
        <w:tc>
          <w:tcPr>
            <w:tcW w:w="1085" w:type="dxa"/>
            <w:vAlign w:val="center"/>
          </w:tcPr>
          <w:p w:rsidR="0075165B" w:rsidRPr="0057764A" w:rsidRDefault="0075165B" w:rsidP="002A1F86">
            <w:pPr>
              <w:jc w:val="center"/>
              <w:rPr>
                <w:rFonts w:ascii="Sylfaen" w:hAnsi="Sylfaen"/>
                <w:color w:val="000000"/>
                <w:sz w:val="18"/>
                <w:szCs w:val="18"/>
              </w:rPr>
            </w:pPr>
            <w:r w:rsidRPr="001600F7">
              <w:rPr>
                <w:rFonts w:ascii="GHEA Grapalat" w:hAnsi="GHEA Grapalat"/>
                <w:color w:val="000000"/>
                <w:sz w:val="16"/>
                <w:szCs w:val="16"/>
                <w:lang w:val="en-US" w:eastAsia="en-US" w:bidi="ar-SA"/>
              </w:rPr>
              <w:t>капсула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37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33691226</w:t>
            </w:r>
          </w:p>
        </w:tc>
        <w:tc>
          <w:tcPr>
            <w:tcW w:w="2641" w:type="dxa"/>
          </w:tcPr>
          <w:p w:rsidR="0075165B" w:rsidRDefault="0075165B" w:rsidP="002A1F86">
            <w:r w:rsidRPr="00531951">
              <w:rPr>
                <w:rFonts w:ascii="GHEA Grapalat" w:hAnsi="GHEA Grapalat"/>
                <w:color w:val="000000"/>
                <w:sz w:val="16"/>
                <w:szCs w:val="16"/>
                <w:lang w:val="en-US" w:eastAsia="en-US" w:bidi="ar-SA"/>
              </w:rPr>
              <w:t xml:space="preserve">Трамадол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Pr>
                <w:rFonts w:ascii="Sylfaen" w:hAnsi="Sylfaen"/>
                <w:color w:val="000000"/>
                <w:sz w:val="18"/>
                <w:szCs w:val="18"/>
              </w:rPr>
              <w:t>Трамадол   ампула  100,л/2мл</w:t>
            </w:r>
            <w:r w:rsidRPr="0057764A">
              <w:rPr>
                <w:rFonts w:ascii="Sylfaen" w:hAnsi="Sylfaen"/>
                <w:color w:val="000000"/>
                <w:sz w:val="18"/>
                <w:szCs w:val="18"/>
              </w:rPr>
              <w:t>Tramadol ,</w:t>
            </w:r>
          </w:p>
        </w:tc>
        <w:tc>
          <w:tcPr>
            <w:tcW w:w="1085" w:type="dxa"/>
            <w:vAlign w:val="center"/>
          </w:tcPr>
          <w:p w:rsidR="0075165B" w:rsidRPr="001600F7" w:rsidRDefault="0075165B" w:rsidP="002A1F86">
            <w:pPr>
              <w:rPr>
                <w:rFonts w:ascii="GHEA Grapalat" w:hAnsi="GHEA Grapalat"/>
                <w:color w:val="000000"/>
                <w:sz w:val="16"/>
                <w:szCs w:val="16"/>
                <w:lang w:val="en-US" w:eastAsia="en-US" w:bidi="ar-SA"/>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38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33691209</w:t>
            </w:r>
          </w:p>
        </w:tc>
        <w:tc>
          <w:tcPr>
            <w:tcW w:w="2641" w:type="dxa"/>
            <w:vAlign w:val="center"/>
          </w:tcPr>
          <w:p w:rsidR="0075165B" w:rsidRPr="0057764A" w:rsidRDefault="0075165B" w:rsidP="002A1F86">
            <w:pPr>
              <w:rPr>
                <w:rFonts w:ascii="Sylfaen" w:hAnsi="Sylfaen"/>
                <w:color w:val="000000"/>
                <w:sz w:val="18"/>
                <w:szCs w:val="18"/>
              </w:rPr>
            </w:pPr>
            <w:r w:rsidRPr="00E829E0">
              <w:rPr>
                <w:rFonts w:ascii="GHEA Grapalat" w:hAnsi="GHEA Grapalat"/>
                <w:sz w:val="16"/>
                <w:szCs w:val="16"/>
              </w:rPr>
              <w:t>Тамсулозин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Pr>
                <w:rFonts w:ascii="GHEA Grapalat" w:hAnsi="GHEA Grapalat"/>
                <w:color w:val="000000"/>
                <w:sz w:val="16"/>
                <w:szCs w:val="16"/>
              </w:rPr>
              <w:t xml:space="preserve">Тамсулозин </w:t>
            </w:r>
            <w:r>
              <w:rPr>
                <w:rFonts w:ascii="Calibri" w:hAnsi="Calibri"/>
                <w:color w:val="000000"/>
                <w:sz w:val="22"/>
                <w:szCs w:val="22"/>
              </w:rPr>
              <w:t>0,4мг</w:t>
            </w:r>
          </w:p>
        </w:tc>
        <w:tc>
          <w:tcPr>
            <w:tcW w:w="1085" w:type="dxa"/>
            <w:vAlign w:val="center"/>
          </w:tcPr>
          <w:p w:rsidR="0075165B" w:rsidRPr="0057764A" w:rsidRDefault="0075165B" w:rsidP="002A1F86">
            <w:pPr>
              <w:jc w:val="center"/>
              <w:rPr>
                <w:rFonts w:ascii="Sylfaen" w:hAnsi="Sylfaen"/>
                <w:color w:val="000000"/>
                <w:sz w:val="18"/>
                <w:szCs w:val="18"/>
              </w:rPr>
            </w:pPr>
            <w:r>
              <w:rPr>
                <w:rFonts w:ascii="Calibri" w:hAnsi="Calibri"/>
                <w:color w:val="000000"/>
                <w:sz w:val="22"/>
                <w:szCs w:val="22"/>
              </w:rPr>
              <w:t>капсула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lastRenderedPageBreak/>
              <w:t>1</w:t>
            </w:r>
            <w:r>
              <w:rPr>
                <w:rFonts w:ascii="Calibri" w:hAnsi="Calibri" w:cs="Calibri"/>
                <w:sz w:val="16"/>
                <w:szCs w:val="16"/>
                <w:lang w:val="hy-AM"/>
              </w:rPr>
              <w:t>39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33621760</w:t>
            </w:r>
          </w:p>
        </w:tc>
        <w:tc>
          <w:tcPr>
            <w:tcW w:w="2641" w:type="dxa"/>
          </w:tcPr>
          <w:p w:rsidR="0075165B" w:rsidRDefault="0075165B" w:rsidP="002A1F86">
            <w:r w:rsidRPr="0048234A">
              <w:rPr>
                <w:rFonts w:ascii="GHEA Grapalat" w:hAnsi="GHEA Grapalat"/>
                <w:sz w:val="16"/>
                <w:szCs w:val="16"/>
              </w:rPr>
              <w:t>эналаприл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Pr>
                <w:rFonts w:ascii="GHEA Grapalat" w:hAnsi="GHEA Grapalat"/>
                <w:sz w:val="16"/>
                <w:szCs w:val="16"/>
              </w:rPr>
              <w:t>эналаприл enalapril таблетка 1</w:t>
            </w:r>
            <w:r w:rsidRPr="00E829E0">
              <w:rPr>
                <w:rFonts w:ascii="GHEA Grapalat" w:hAnsi="GHEA Grapalat"/>
                <w:sz w:val="16"/>
                <w:szCs w:val="16"/>
              </w:rPr>
              <w:t>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14</w:t>
            </w:r>
            <w:r>
              <w:rPr>
                <w:rFonts w:ascii="Calibri" w:hAnsi="Calibri" w:cs="Calibri"/>
                <w:sz w:val="16"/>
                <w:szCs w:val="16"/>
                <w:lang w:val="hy-AM"/>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33621760</w:t>
            </w:r>
          </w:p>
        </w:tc>
        <w:tc>
          <w:tcPr>
            <w:tcW w:w="2641" w:type="dxa"/>
          </w:tcPr>
          <w:p w:rsidR="0075165B" w:rsidRDefault="0075165B" w:rsidP="002A1F86">
            <w:r w:rsidRPr="0048234A">
              <w:rPr>
                <w:rFonts w:ascii="GHEA Grapalat" w:hAnsi="GHEA Grapalat"/>
                <w:sz w:val="16"/>
                <w:szCs w:val="16"/>
              </w:rPr>
              <w:t>эналаприл</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эналаприл enalapril таблетка 20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14</w:t>
            </w:r>
            <w:r>
              <w:rPr>
                <w:rFonts w:ascii="Calibri" w:hAnsi="Calibri" w:cs="Calibri"/>
                <w:sz w:val="16"/>
                <w:szCs w:val="16"/>
                <w:lang w:val="hy-AM"/>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33621520</w:t>
            </w:r>
          </w:p>
        </w:tc>
        <w:tc>
          <w:tcPr>
            <w:tcW w:w="2641"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эналаприл, гидрохлоротиазид 10 мг + 25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эналаприл, гидрохлоротиазид таблетка 10 мг + 25 мг</w:t>
            </w:r>
          </w:p>
        </w:tc>
        <w:tc>
          <w:tcPr>
            <w:tcW w:w="1085" w:type="dxa"/>
            <w:vAlign w:val="center"/>
          </w:tcPr>
          <w:p w:rsidR="0075165B" w:rsidRPr="0057764A" w:rsidRDefault="0075165B" w:rsidP="002A1F86">
            <w:pPr>
              <w:jc w:val="center"/>
              <w:rPr>
                <w:rFonts w:ascii="Sylfaen" w:hAnsi="Sylfaen"/>
                <w:color w:val="000000"/>
                <w:sz w:val="18"/>
                <w:szCs w:val="18"/>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4000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14</w:t>
            </w:r>
            <w:r>
              <w:rPr>
                <w:rFonts w:ascii="Calibri" w:hAnsi="Calibri" w:cs="Calibri"/>
                <w:sz w:val="16"/>
                <w:szCs w:val="16"/>
                <w:lang w:val="hy-AM"/>
              </w:rPr>
              <w:t>2</w:t>
            </w:r>
          </w:p>
        </w:tc>
        <w:tc>
          <w:tcPr>
            <w:tcW w:w="1633" w:type="dxa"/>
            <w:vAlign w:val="bottom"/>
          </w:tcPr>
          <w:p w:rsidR="0075165B" w:rsidRPr="0057764A" w:rsidRDefault="0075165B" w:rsidP="002A1F86">
            <w:pPr>
              <w:rPr>
                <w:rFonts w:ascii="Sylfaen" w:hAnsi="Sylfaen"/>
                <w:sz w:val="18"/>
                <w:szCs w:val="18"/>
                <w:lang w:val="hy-AM"/>
              </w:rPr>
            </w:pPr>
            <w:r w:rsidRPr="0057764A">
              <w:rPr>
                <w:rFonts w:ascii="Sylfaen" w:hAnsi="Sylfaen"/>
                <w:sz w:val="18"/>
                <w:szCs w:val="18"/>
              </w:rPr>
              <w:t> </w:t>
            </w:r>
            <w:r w:rsidRPr="0057764A">
              <w:rPr>
                <w:rFonts w:ascii="Sylfaen" w:hAnsi="Sylfaen"/>
                <w:sz w:val="18"/>
                <w:szCs w:val="18"/>
                <w:lang w:val="hy-AM"/>
              </w:rPr>
              <w:t>33691800</w:t>
            </w:r>
          </w:p>
        </w:tc>
        <w:tc>
          <w:tcPr>
            <w:tcW w:w="2641"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Эритромицин 0,5% 10 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661E7C">
              <w:rPr>
                <w:rFonts w:ascii="Sylfaen" w:hAnsi="Sylfaen"/>
                <w:color w:val="000000"/>
                <w:sz w:val="18"/>
                <w:szCs w:val="18"/>
              </w:rPr>
              <w:t>Эритромицин 0,5% 10 г</w:t>
            </w:r>
          </w:p>
        </w:tc>
        <w:tc>
          <w:tcPr>
            <w:tcW w:w="1085" w:type="dxa"/>
            <w:vAlign w:val="center"/>
          </w:tcPr>
          <w:p w:rsidR="0075165B" w:rsidRPr="0057764A" w:rsidRDefault="0075165B" w:rsidP="002A1F86">
            <w:pPr>
              <w:jc w:val="center"/>
              <w:rPr>
                <w:rFonts w:ascii="Sylfaen" w:hAnsi="Sylfaen"/>
                <w:color w:val="000000"/>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14</w:t>
            </w:r>
            <w:r>
              <w:rPr>
                <w:rFonts w:ascii="Calibri" w:hAnsi="Calibri" w:cs="Calibri"/>
                <w:sz w:val="16"/>
                <w:szCs w:val="16"/>
                <w:lang w:val="hy-AM"/>
              </w:rPr>
              <w:t>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33621767</w:t>
            </w:r>
          </w:p>
        </w:tc>
        <w:tc>
          <w:tcPr>
            <w:tcW w:w="2641" w:type="dxa"/>
          </w:tcPr>
          <w:p w:rsidR="0075165B" w:rsidRDefault="0075165B" w:rsidP="002A1F86">
            <w:r w:rsidRPr="003573FC">
              <w:rPr>
                <w:rFonts w:ascii="GHEA Grapalat" w:hAnsi="GHEA Grapalat"/>
                <w:sz w:val="16"/>
                <w:szCs w:val="16"/>
                <w:lang w:val="en-US"/>
              </w:rPr>
              <w:t xml:space="preserve">Изосорбит </w:t>
            </w:r>
            <w:r w:rsidRPr="003573FC">
              <w:rPr>
                <w:rFonts w:ascii="GHEA Grapalat" w:hAnsi="GHEA Grapalat"/>
                <w:sz w:val="16"/>
                <w:szCs w:val="16"/>
              </w:rPr>
              <w:t>моно</w:t>
            </w:r>
            <w:r w:rsidRPr="003573FC">
              <w:rPr>
                <w:rFonts w:ascii="GHEA Grapalat" w:hAnsi="GHEA Grapalat"/>
                <w:sz w:val="16"/>
                <w:szCs w:val="16"/>
                <w:lang w:val="en-US"/>
              </w:rPr>
              <w:t>нитрат</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57764A">
              <w:rPr>
                <w:rFonts w:ascii="Sylfaen" w:hAnsi="Sylfaen"/>
                <w:color w:val="000000"/>
                <w:sz w:val="18"/>
                <w:szCs w:val="18"/>
              </w:rPr>
              <w:t>20</w:t>
            </w:r>
            <w:r>
              <w:rPr>
                <w:rFonts w:ascii="Sylfaen" w:hAnsi="Sylfaen"/>
                <w:color w:val="000000"/>
                <w:sz w:val="18"/>
                <w:szCs w:val="18"/>
              </w:rPr>
              <w:t>мг</w:t>
            </w:r>
          </w:p>
        </w:tc>
        <w:tc>
          <w:tcPr>
            <w:tcW w:w="1085" w:type="dxa"/>
          </w:tcPr>
          <w:p w:rsidR="0075165B" w:rsidRDefault="0075165B" w:rsidP="002A1F86">
            <w:r w:rsidRPr="0023284B">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44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33621767</w:t>
            </w:r>
          </w:p>
        </w:tc>
        <w:tc>
          <w:tcPr>
            <w:tcW w:w="2641" w:type="dxa"/>
          </w:tcPr>
          <w:p w:rsidR="0075165B" w:rsidRDefault="0075165B" w:rsidP="002A1F86">
            <w:r w:rsidRPr="003573FC">
              <w:rPr>
                <w:rFonts w:ascii="GHEA Grapalat" w:hAnsi="GHEA Grapalat"/>
                <w:sz w:val="16"/>
                <w:szCs w:val="16"/>
                <w:lang w:val="en-US"/>
              </w:rPr>
              <w:t xml:space="preserve">Изосорбит </w:t>
            </w:r>
            <w:r w:rsidRPr="003573FC">
              <w:rPr>
                <w:rFonts w:ascii="GHEA Grapalat" w:hAnsi="GHEA Grapalat"/>
                <w:sz w:val="16"/>
                <w:szCs w:val="16"/>
              </w:rPr>
              <w:t>моно</w:t>
            </w:r>
            <w:r w:rsidRPr="003573FC">
              <w:rPr>
                <w:rFonts w:ascii="GHEA Grapalat" w:hAnsi="GHEA Grapalat"/>
                <w:sz w:val="16"/>
                <w:szCs w:val="16"/>
                <w:lang w:val="en-US"/>
              </w:rPr>
              <w:t>нитрат</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color w:val="000000"/>
                <w:sz w:val="18"/>
                <w:szCs w:val="18"/>
              </w:rPr>
            </w:pPr>
            <w:r w:rsidRPr="0057764A">
              <w:rPr>
                <w:rFonts w:ascii="Sylfaen" w:hAnsi="Sylfaen"/>
                <w:color w:val="000000"/>
                <w:sz w:val="18"/>
                <w:szCs w:val="18"/>
              </w:rPr>
              <w:t>40</w:t>
            </w:r>
            <w:r>
              <w:rPr>
                <w:rFonts w:ascii="Sylfaen" w:hAnsi="Sylfaen"/>
                <w:color w:val="000000"/>
                <w:sz w:val="18"/>
                <w:szCs w:val="18"/>
              </w:rPr>
              <w:t>мг</w:t>
            </w:r>
          </w:p>
        </w:tc>
        <w:tc>
          <w:tcPr>
            <w:tcW w:w="1085" w:type="dxa"/>
          </w:tcPr>
          <w:p w:rsidR="0075165B" w:rsidRDefault="0075165B" w:rsidP="002A1F86">
            <w:r w:rsidRPr="0023284B">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w:t>
            </w:r>
          </w:p>
        </w:tc>
        <w:tc>
          <w:tcPr>
            <w:tcW w:w="1022" w:type="dxa"/>
          </w:tcPr>
          <w:p w:rsidR="0075165B" w:rsidRDefault="0075165B" w:rsidP="002A1F86">
            <w:r w:rsidRPr="00313D34">
              <w:rPr>
                <w:sz w:val="16"/>
                <w:szCs w:val="16"/>
              </w:rPr>
              <w:t xml:space="preserve">Провайдер аптечных сетей в </w:t>
            </w:r>
            <w:r w:rsidRPr="00313D34">
              <w:rPr>
                <w:sz w:val="16"/>
                <w:szCs w:val="16"/>
              </w:rPr>
              <w:lastRenderedPageBreak/>
              <w:t>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lastRenderedPageBreak/>
              <w:t>1</w:t>
            </w:r>
            <w:r>
              <w:rPr>
                <w:rFonts w:ascii="Calibri" w:hAnsi="Calibri" w:cs="Calibri"/>
                <w:sz w:val="16"/>
                <w:szCs w:val="16"/>
                <w:lang w:val="hy-AM"/>
              </w:rPr>
              <w:t>45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33691231</w:t>
            </w:r>
          </w:p>
        </w:tc>
        <w:tc>
          <w:tcPr>
            <w:tcW w:w="2641" w:type="dxa"/>
            <w:vAlign w:val="center"/>
          </w:tcPr>
          <w:p w:rsidR="0075165B" w:rsidRPr="0057764A" w:rsidRDefault="0075165B" w:rsidP="002A1F86">
            <w:pPr>
              <w:rPr>
                <w:rFonts w:ascii="Sylfaen" w:hAnsi="Sylfaen"/>
                <w:sz w:val="18"/>
                <w:szCs w:val="18"/>
              </w:rPr>
            </w:pPr>
            <w:r w:rsidRPr="00661E7C">
              <w:rPr>
                <w:rFonts w:ascii="Sylfaen" w:hAnsi="Sylfaen"/>
                <w:sz w:val="18"/>
                <w:szCs w:val="18"/>
              </w:rPr>
              <w:t>Кальций, холекальциферол 1000 мг + 22 мг (880 мм)</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661E7C">
              <w:rPr>
                <w:rFonts w:ascii="Sylfaen" w:hAnsi="Sylfaen"/>
                <w:sz w:val="18"/>
                <w:szCs w:val="18"/>
              </w:rPr>
              <w:t>Кальций, холекальциферол 1000 мг + 22 мг (880 мм)</w:t>
            </w:r>
            <w:r>
              <w:t xml:space="preserve"> </w:t>
            </w:r>
            <w:r w:rsidRPr="00661E7C">
              <w:rPr>
                <w:rFonts w:ascii="Sylfaen" w:hAnsi="Sylfaen"/>
                <w:sz w:val="18"/>
                <w:szCs w:val="18"/>
              </w:rPr>
              <w:t>жевательная таблетка</w:t>
            </w:r>
          </w:p>
        </w:tc>
        <w:tc>
          <w:tcPr>
            <w:tcW w:w="1085" w:type="dxa"/>
          </w:tcPr>
          <w:p w:rsidR="0075165B" w:rsidRDefault="0075165B" w:rsidP="002A1F86">
            <w:r w:rsidRPr="0023284B">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46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33691231</w:t>
            </w:r>
          </w:p>
        </w:tc>
        <w:tc>
          <w:tcPr>
            <w:tcW w:w="2641" w:type="dxa"/>
            <w:vAlign w:val="center"/>
          </w:tcPr>
          <w:p w:rsidR="0075165B" w:rsidRPr="0057764A" w:rsidRDefault="0075165B" w:rsidP="002A1F86">
            <w:pPr>
              <w:rPr>
                <w:rFonts w:ascii="Sylfaen" w:hAnsi="Sylfaen"/>
                <w:sz w:val="18"/>
                <w:szCs w:val="18"/>
              </w:rPr>
            </w:pPr>
            <w:r w:rsidRPr="00661E7C">
              <w:rPr>
                <w:rFonts w:ascii="Sylfaen" w:hAnsi="Sylfaen"/>
                <w:sz w:val="18"/>
                <w:szCs w:val="18"/>
              </w:rPr>
              <w:t>Кальций, холекальциферол 500 мг +5,5 мг (200 ммоль)</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661E7C">
              <w:rPr>
                <w:rFonts w:ascii="Sylfaen" w:hAnsi="Sylfaen"/>
                <w:sz w:val="18"/>
                <w:szCs w:val="18"/>
              </w:rPr>
              <w:t>Кальций, холекальциферол кальция, холекальциферол 500 мг жевательная таблетка +5,5 мг (200 ммоль)</w:t>
            </w:r>
          </w:p>
        </w:tc>
        <w:tc>
          <w:tcPr>
            <w:tcW w:w="1085" w:type="dxa"/>
          </w:tcPr>
          <w:p w:rsidR="0075165B" w:rsidRDefault="0075165B" w:rsidP="002A1F86">
            <w:r w:rsidRPr="0023284B">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47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33691231</w:t>
            </w:r>
          </w:p>
        </w:tc>
        <w:tc>
          <w:tcPr>
            <w:tcW w:w="2641" w:type="dxa"/>
            <w:vAlign w:val="center"/>
          </w:tcPr>
          <w:p w:rsidR="0075165B" w:rsidRPr="0057764A" w:rsidRDefault="0075165B" w:rsidP="002A1F86">
            <w:pPr>
              <w:rPr>
                <w:rFonts w:ascii="Sylfaen" w:hAnsi="Sylfaen"/>
                <w:sz w:val="18"/>
                <w:szCs w:val="18"/>
              </w:rPr>
            </w:pPr>
            <w:r w:rsidRPr="009F5CBF">
              <w:rPr>
                <w:rFonts w:ascii="Sylfaen" w:hAnsi="Sylfaen"/>
                <w:sz w:val="18"/>
                <w:szCs w:val="18"/>
              </w:rPr>
              <w:t>Кальций, холекальциферол, 500 мг + 11 мг (400 ммоль)</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9F5CBF">
              <w:rPr>
                <w:rFonts w:ascii="Sylfaen" w:hAnsi="Sylfaen"/>
                <w:sz w:val="18"/>
                <w:szCs w:val="18"/>
              </w:rPr>
              <w:t>Кальций, холекальциферол, 500 мг + жевательная таблетка 11 мг (400 ммоль)</w:t>
            </w:r>
          </w:p>
        </w:tc>
        <w:tc>
          <w:tcPr>
            <w:tcW w:w="1085" w:type="dxa"/>
            <w:vAlign w:val="center"/>
          </w:tcPr>
          <w:p w:rsidR="0075165B" w:rsidRPr="0057764A" w:rsidRDefault="0075165B" w:rsidP="002A1F86">
            <w:pPr>
              <w:jc w:val="center"/>
              <w:rPr>
                <w:rFonts w:ascii="Sylfaen" w:hAnsi="Sylfaen"/>
                <w:sz w:val="18"/>
                <w:szCs w:val="18"/>
              </w:rPr>
            </w:pPr>
            <w:r w:rsidRPr="008229C4">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48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33621510</w:t>
            </w:r>
          </w:p>
        </w:tc>
        <w:tc>
          <w:tcPr>
            <w:tcW w:w="2641" w:type="dxa"/>
            <w:vAlign w:val="center"/>
          </w:tcPr>
          <w:p w:rsidR="0075165B" w:rsidRPr="0057764A" w:rsidRDefault="0075165B" w:rsidP="002A1F86">
            <w:pPr>
              <w:rPr>
                <w:rFonts w:ascii="Sylfaen" w:hAnsi="Sylfaen"/>
                <w:sz w:val="18"/>
                <w:szCs w:val="18"/>
              </w:rPr>
            </w:pPr>
            <w:r w:rsidRPr="009F5CBF">
              <w:rPr>
                <w:rFonts w:ascii="Sylfaen" w:hAnsi="Sylfaen"/>
                <w:sz w:val="18"/>
                <w:szCs w:val="18"/>
              </w:rPr>
              <w:t>Каптоприл 25г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9F5CBF">
              <w:rPr>
                <w:rFonts w:ascii="Sylfaen" w:hAnsi="Sylfaen"/>
                <w:sz w:val="18"/>
                <w:szCs w:val="18"/>
              </w:rPr>
              <w:t>Каптоприл таблетка 25г</w:t>
            </w:r>
          </w:p>
        </w:tc>
        <w:tc>
          <w:tcPr>
            <w:tcW w:w="1085" w:type="dxa"/>
            <w:vAlign w:val="center"/>
          </w:tcPr>
          <w:p w:rsidR="0075165B" w:rsidRPr="0057764A" w:rsidRDefault="0075165B" w:rsidP="002A1F86">
            <w:pPr>
              <w:jc w:val="center"/>
              <w:rPr>
                <w:rFonts w:ascii="Sylfaen" w:hAnsi="Sylfaen"/>
                <w:sz w:val="18"/>
                <w:szCs w:val="18"/>
              </w:rPr>
            </w:pPr>
            <w:r w:rsidRPr="008229C4">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49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33631300</w:t>
            </w:r>
          </w:p>
        </w:tc>
        <w:tc>
          <w:tcPr>
            <w:tcW w:w="2641" w:type="dxa"/>
          </w:tcPr>
          <w:p w:rsidR="0075165B" w:rsidRDefault="0075165B" w:rsidP="002A1F86">
            <w:r w:rsidRPr="00D21F64">
              <w:rPr>
                <w:rFonts w:ascii="GHEA Grapalat" w:hAnsi="GHEA Grapalat"/>
                <w:sz w:val="16"/>
                <w:szCs w:val="16"/>
              </w:rPr>
              <w:t>Кетопрофен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Кетопрофен ketoprofen раствор для инъекций 100 мг </w:t>
            </w:r>
            <w:r w:rsidRPr="00E829E0">
              <w:rPr>
                <w:rFonts w:ascii="GHEA Grapalat" w:hAnsi="GHEA Grapalat"/>
                <w:sz w:val="16"/>
                <w:szCs w:val="16"/>
              </w:rPr>
              <w:lastRenderedPageBreak/>
              <w:t>/ 2 мл</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lastRenderedPageBreak/>
              <w:t>ампул</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w:t>
            </w:r>
          </w:p>
        </w:tc>
        <w:tc>
          <w:tcPr>
            <w:tcW w:w="1022" w:type="dxa"/>
          </w:tcPr>
          <w:p w:rsidR="0075165B" w:rsidRDefault="0075165B" w:rsidP="002A1F86">
            <w:r w:rsidRPr="00313D34">
              <w:rPr>
                <w:sz w:val="16"/>
                <w:szCs w:val="16"/>
              </w:rPr>
              <w:t xml:space="preserve">Провайдер аптечных сетей в Армавирском марзе, </w:t>
            </w:r>
            <w:r w:rsidRPr="00313D34">
              <w:rPr>
                <w:sz w:val="16"/>
                <w:szCs w:val="16"/>
              </w:rPr>
              <w:lastRenderedPageBreak/>
              <w:t>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lastRenderedPageBreak/>
              <w:t>15</w:t>
            </w:r>
            <w:r>
              <w:rPr>
                <w:rFonts w:ascii="Calibri" w:hAnsi="Calibri" w:cs="Calibri"/>
                <w:sz w:val="16"/>
                <w:szCs w:val="16"/>
                <w:lang w:val="hy-AM"/>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33631300</w:t>
            </w:r>
          </w:p>
        </w:tc>
        <w:tc>
          <w:tcPr>
            <w:tcW w:w="2641" w:type="dxa"/>
          </w:tcPr>
          <w:p w:rsidR="0075165B" w:rsidRDefault="0075165B" w:rsidP="002A1F86">
            <w:r w:rsidRPr="00D21F64">
              <w:rPr>
                <w:rFonts w:ascii="GHEA Grapalat" w:hAnsi="GHEA Grapalat"/>
                <w:sz w:val="16"/>
                <w:szCs w:val="16"/>
              </w:rPr>
              <w:t>Кетопрофен</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Кетопрофен k</w:t>
            </w:r>
            <w:r>
              <w:rPr>
                <w:rFonts w:ascii="GHEA Grapalat" w:hAnsi="GHEA Grapalat"/>
                <w:sz w:val="16"/>
                <w:szCs w:val="16"/>
              </w:rPr>
              <w:t>etoprofen раствор для инъекций 25</w:t>
            </w:r>
            <w:r w:rsidRPr="00E829E0">
              <w:rPr>
                <w:rFonts w:ascii="GHEA Grapalat" w:hAnsi="GHEA Grapalat"/>
                <w:sz w:val="16"/>
                <w:szCs w:val="16"/>
              </w:rPr>
              <w:t xml:space="preserve"> мг /  мл</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ампул</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B140A1" w:rsidRDefault="0075165B" w:rsidP="002A1F86">
            <w:pPr>
              <w:jc w:val="right"/>
              <w:rPr>
                <w:rFonts w:ascii="Calibri" w:hAnsi="Calibri" w:cs="Calibri"/>
                <w:sz w:val="16"/>
                <w:szCs w:val="16"/>
                <w:lang w:val="hy-AM"/>
              </w:rPr>
            </w:pPr>
            <w:r w:rsidRPr="0057764A">
              <w:rPr>
                <w:rFonts w:ascii="Calibri" w:hAnsi="Calibri" w:cs="Calibri"/>
                <w:sz w:val="16"/>
                <w:szCs w:val="16"/>
              </w:rPr>
              <w:t>15</w:t>
            </w:r>
            <w:r>
              <w:rPr>
                <w:rFonts w:ascii="Calibri" w:hAnsi="Calibri" w:cs="Calibri"/>
                <w:sz w:val="16"/>
                <w:szCs w:val="16"/>
                <w:lang w:val="hy-AM"/>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33631300</w:t>
            </w:r>
          </w:p>
        </w:tc>
        <w:tc>
          <w:tcPr>
            <w:tcW w:w="2641" w:type="dxa"/>
          </w:tcPr>
          <w:p w:rsidR="0075165B" w:rsidRDefault="0075165B" w:rsidP="002A1F86">
            <w:r w:rsidRPr="00D21F64">
              <w:rPr>
                <w:rFonts w:ascii="GHEA Grapalat" w:hAnsi="GHEA Grapalat"/>
                <w:sz w:val="16"/>
                <w:szCs w:val="16"/>
              </w:rPr>
              <w:t>Кетопрофен</w:t>
            </w:r>
          </w:p>
        </w:tc>
        <w:tc>
          <w:tcPr>
            <w:tcW w:w="1925" w:type="dxa"/>
            <w:vAlign w:val="center"/>
          </w:tcPr>
          <w:p w:rsidR="0075165B" w:rsidRPr="00E829E0" w:rsidRDefault="0075165B" w:rsidP="002A1F86">
            <w:pPr>
              <w:pStyle w:val="23"/>
              <w:widowControl w:val="0"/>
              <w:spacing w:after="120" w:line="240" w:lineRule="auto"/>
              <w:ind w:firstLine="0"/>
              <w:rPr>
                <w:rFonts w:ascii="GHEA Grapalat" w:hAnsi="GHEA Grapalat"/>
                <w:sz w:val="16"/>
                <w:szCs w:val="16"/>
              </w:rPr>
            </w:pPr>
          </w:p>
        </w:tc>
        <w:tc>
          <w:tcPr>
            <w:tcW w:w="1467"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 xml:space="preserve">Кетопрофен ketoprofen таблетка с пролонгированным высвобождением, </w:t>
            </w:r>
            <w:r>
              <w:rPr>
                <w:rFonts w:ascii="GHEA Grapalat" w:hAnsi="GHEA Grapalat"/>
                <w:sz w:val="16"/>
                <w:szCs w:val="16"/>
              </w:rPr>
              <w:t>20</w:t>
            </w:r>
            <w:r w:rsidRPr="00E829E0">
              <w:rPr>
                <w:rFonts w:ascii="GHEA Grapalat" w:hAnsi="GHEA Grapalat"/>
                <w:sz w:val="16"/>
                <w:szCs w:val="16"/>
              </w:rPr>
              <w:t>0 мг</w:t>
            </w:r>
          </w:p>
        </w:tc>
        <w:tc>
          <w:tcPr>
            <w:tcW w:w="1085" w:type="dxa"/>
          </w:tcPr>
          <w:p w:rsidR="0075165B" w:rsidRPr="00E829E0" w:rsidRDefault="0075165B" w:rsidP="002A1F86">
            <w:pPr>
              <w:widowControl w:val="0"/>
              <w:jc w:val="center"/>
              <w:rPr>
                <w:rFonts w:ascii="GHEA Grapalat" w:hAnsi="GHEA Grapalat"/>
                <w:sz w:val="16"/>
                <w:szCs w:val="16"/>
              </w:rPr>
            </w:pPr>
            <w:r w:rsidRPr="00E829E0">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15</w:t>
            </w:r>
            <w:r>
              <w:rPr>
                <w:rFonts w:ascii="Calibri" w:hAnsi="Calibri" w:cs="Calibri"/>
                <w:sz w:val="16"/>
                <w:szCs w:val="16"/>
                <w:lang w:val="hy-AM"/>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33661180</w:t>
            </w:r>
          </w:p>
        </w:tc>
        <w:tc>
          <w:tcPr>
            <w:tcW w:w="2641" w:type="dxa"/>
            <w:vAlign w:val="center"/>
          </w:tcPr>
          <w:p w:rsidR="0075165B" w:rsidRPr="009F5CBF" w:rsidRDefault="0075165B" w:rsidP="002A1F86">
            <w:pPr>
              <w:rPr>
                <w:rFonts w:ascii="Sylfaen" w:hAnsi="Sylfaen"/>
                <w:sz w:val="18"/>
                <w:szCs w:val="18"/>
                <w:highlight w:val="cyan"/>
              </w:rPr>
            </w:pPr>
            <w:r w:rsidRPr="009F5CBF">
              <w:rPr>
                <w:rFonts w:ascii="Sylfaen" w:hAnsi="Sylfaen"/>
                <w:sz w:val="18"/>
                <w:szCs w:val="18"/>
                <w:highlight w:val="cyan"/>
              </w:rPr>
              <w:t xml:space="preserve">Клоназепам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9F5CBF">
              <w:rPr>
                <w:rFonts w:ascii="Sylfaen" w:hAnsi="Sylfaen"/>
                <w:sz w:val="18"/>
                <w:szCs w:val="18"/>
              </w:rPr>
              <w:t xml:space="preserve">Клоназепам 2 мг, </w:t>
            </w:r>
          </w:p>
        </w:tc>
        <w:tc>
          <w:tcPr>
            <w:tcW w:w="1085" w:type="dxa"/>
          </w:tcPr>
          <w:p w:rsidR="0075165B" w:rsidRDefault="0075165B" w:rsidP="002A1F86">
            <w:r w:rsidRPr="00157C17">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Pr>
                <w:rFonts w:ascii="Calibri" w:hAnsi="Calibri" w:cs="Calibri"/>
                <w:sz w:val="16"/>
                <w:szCs w:val="16"/>
                <w:lang w:val="hy-AM"/>
              </w:rPr>
              <w:t>153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33642220</w:t>
            </w:r>
          </w:p>
        </w:tc>
        <w:tc>
          <w:tcPr>
            <w:tcW w:w="2641" w:type="dxa"/>
            <w:vAlign w:val="center"/>
          </w:tcPr>
          <w:p w:rsidR="0075165B" w:rsidRPr="0057764A" w:rsidRDefault="0075165B" w:rsidP="002A1F86">
            <w:pPr>
              <w:rPr>
                <w:rFonts w:ascii="Sylfaen" w:hAnsi="Sylfaen"/>
                <w:sz w:val="18"/>
                <w:szCs w:val="18"/>
              </w:rPr>
            </w:pPr>
            <w:r w:rsidRPr="009F5CBF">
              <w:rPr>
                <w:rFonts w:ascii="Sylfaen" w:hAnsi="Sylfaen"/>
                <w:sz w:val="18"/>
                <w:szCs w:val="18"/>
              </w:rPr>
              <w:t>Метилпреднизолон 4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9F5CBF">
              <w:rPr>
                <w:rFonts w:ascii="Sylfaen" w:hAnsi="Sylfaen"/>
                <w:sz w:val="18"/>
                <w:szCs w:val="18"/>
              </w:rPr>
              <w:t>Метилпреднизолон 4 мг</w:t>
            </w:r>
          </w:p>
        </w:tc>
        <w:tc>
          <w:tcPr>
            <w:tcW w:w="1085" w:type="dxa"/>
          </w:tcPr>
          <w:p w:rsidR="0075165B" w:rsidRDefault="0075165B" w:rsidP="002A1F86">
            <w:r w:rsidRPr="00157C17">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54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33642250</w:t>
            </w:r>
          </w:p>
        </w:tc>
        <w:tc>
          <w:tcPr>
            <w:tcW w:w="2641" w:type="dxa"/>
            <w:vAlign w:val="center"/>
          </w:tcPr>
          <w:p w:rsidR="0075165B" w:rsidRPr="00E27E20" w:rsidRDefault="0075165B" w:rsidP="002A1F86">
            <w:pPr>
              <w:rPr>
                <w:rFonts w:ascii="Sylfaen" w:hAnsi="Sylfaen"/>
                <w:sz w:val="18"/>
                <w:szCs w:val="18"/>
                <w:highlight w:val="yellow"/>
              </w:rPr>
            </w:pPr>
            <w:r>
              <w:rPr>
                <w:rFonts w:ascii="GHEA Grapalat" w:hAnsi="GHEA Grapalat"/>
                <w:color w:val="000000"/>
                <w:sz w:val="18"/>
                <w:szCs w:val="18"/>
              </w:rPr>
              <w:t>Монтелукаст  1</w:t>
            </w:r>
            <w:r w:rsidRPr="0068069D">
              <w:rPr>
                <w:rFonts w:ascii="Sylfaen" w:hAnsi="Sylfaen"/>
                <w:sz w:val="18"/>
                <w:szCs w:val="18"/>
              </w:rPr>
              <w:t>0мг</w:t>
            </w:r>
          </w:p>
        </w:tc>
        <w:tc>
          <w:tcPr>
            <w:tcW w:w="1925" w:type="dxa"/>
          </w:tcPr>
          <w:p w:rsidR="0075165B" w:rsidRPr="00E27E20" w:rsidRDefault="0075165B" w:rsidP="002A1F86">
            <w:pPr>
              <w:widowControl w:val="0"/>
              <w:jc w:val="center"/>
              <w:rPr>
                <w:rFonts w:ascii="GHEA Grapalat" w:hAnsi="GHEA Grapalat"/>
                <w:sz w:val="16"/>
                <w:szCs w:val="16"/>
                <w:highlight w:val="yellow"/>
              </w:rPr>
            </w:pPr>
          </w:p>
        </w:tc>
        <w:tc>
          <w:tcPr>
            <w:tcW w:w="1467" w:type="dxa"/>
            <w:vAlign w:val="center"/>
          </w:tcPr>
          <w:p w:rsidR="0075165B" w:rsidRPr="008A0C1F" w:rsidRDefault="0075165B" w:rsidP="002A1F86">
            <w:pPr>
              <w:rPr>
                <w:rFonts w:ascii="Sylfaen" w:hAnsi="Sylfaen"/>
                <w:sz w:val="18"/>
                <w:szCs w:val="18"/>
              </w:rPr>
            </w:pPr>
            <w:r w:rsidRPr="008A0C1F">
              <w:rPr>
                <w:rFonts w:ascii="GHEA Grapalat" w:hAnsi="GHEA Grapalat"/>
                <w:color w:val="000000"/>
                <w:sz w:val="18"/>
                <w:szCs w:val="18"/>
              </w:rPr>
              <w:t>монтелукаст</w:t>
            </w:r>
            <w:r w:rsidRPr="008A0C1F">
              <w:rPr>
                <w:rFonts w:ascii="Sylfaen" w:hAnsi="Sylfaen"/>
                <w:sz w:val="18"/>
                <w:szCs w:val="18"/>
              </w:rPr>
              <w:t xml:space="preserve">  montelukast  10мг</w:t>
            </w:r>
          </w:p>
        </w:tc>
        <w:tc>
          <w:tcPr>
            <w:tcW w:w="1085" w:type="dxa"/>
          </w:tcPr>
          <w:p w:rsidR="0075165B" w:rsidRDefault="0075165B" w:rsidP="002A1F86">
            <w:r w:rsidRPr="009720F7">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Исаакян 1,22д, не </w:t>
            </w:r>
            <w:r w:rsidRPr="00313D34">
              <w:rPr>
                <w:sz w:val="16"/>
                <w:szCs w:val="16"/>
              </w:rPr>
              <w:lastRenderedPageBreak/>
              <w:t>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lastRenderedPageBreak/>
              <w:t>1</w:t>
            </w:r>
            <w:r>
              <w:rPr>
                <w:rFonts w:ascii="Calibri" w:hAnsi="Calibri" w:cs="Calibri"/>
                <w:sz w:val="16"/>
                <w:szCs w:val="16"/>
                <w:lang w:val="hy-AM"/>
              </w:rPr>
              <w:t>55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33642250</w:t>
            </w:r>
          </w:p>
        </w:tc>
        <w:tc>
          <w:tcPr>
            <w:tcW w:w="2641" w:type="dxa"/>
            <w:vAlign w:val="center"/>
          </w:tcPr>
          <w:p w:rsidR="0075165B" w:rsidRPr="0057764A" w:rsidRDefault="0075165B" w:rsidP="002A1F86">
            <w:pPr>
              <w:rPr>
                <w:rFonts w:ascii="Sylfaen" w:hAnsi="Sylfaen"/>
                <w:sz w:val="18"/>
                <w:szCs w:val="18"/>
              </w:rPr>
            </w:pPr>
            <w:r>
              <w:rPr>
                <w:rFonts w:ascii="GHEA Grapalat" w:hAnsi="GHEA Grapalat"/>
                <w:color w:val="000000"/>
                <w:sz w:val="18"/>
                <w:szCs w:val="18"/>
              </w:rPr>
              <w:t>Монтелукаст 5</w:t>
            </w:r>
            <w:r w:rsidRPr="0068069D">
              <w:rPr>
                <w:rFonts w:ascii="Sylfaen" w:hAnsi="Sylfaen"/>
                <w:sz w:val="18"/>
                <w:szCs w:val="18"/>
              </w:rPr>
              <w:t>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8A0C1F" w:rsidRDefault="0075165B" w:rsidP="002A1F86">
            <w:pPr>
              <w:rPr>
                <w:rFonts w:ascii="Sylfaen" w:hAnsi="Sylfaen"/>
                <w:sz w:val="18"/>
                <w:szCs w:val="18"/>
              </w:rPr>
            </w:pPr>
            <w:r w:rsidRPr="008A0C1F">
              <w:rPr>
                <w:rFonts w:ascii="GHEA Grapalat" w:hAnsi="GHEA Grapalat"/>
                <w:color w:val="000000"/>
                <w:sz w:val="18"/>
                <w:szCs w:val="18"/>
              </w:rPr>
              <w:t>монтелукаст</w:t>
            </w:r>
            <w:r w:rsidRPr="008A0C1F">
              <w:rPr>
                <w:rFonts w:ascii="Sylfaen" w:hAnsi="Sylfaen"/>
                <w:sz w:val="18"/>
                <w:szCs w:val="18"/>
              </w:rPr>
              <w:t xml:space="preserve">  montelukast  5мг</w:t>
            </w:r>
          </w:p>
        </w:tc>
        <w:tc>
          <w:tcPr>
            <w:tcW w:w="1085" w:type="dxa"/>
          </w:tcPr>
          <w:p w:rsidR="0075165B" w:rsidRDefault="0075165B" w:rsidP="002A1F86">
            <w:r w:rsidRPr="009720F7">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56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33611470</w:t>
            </w:r>
          </w:p>
        </w:tc>
        <w:tc>
          <w:tcPr>
            <w:tcW w:w="2641" w:type="dxa"/>
            <w:vAlign w:val="center"/>
          </w:tcPr>
          <w:p w:rsidR="0075165B" w:rsidRPr="0057764A" w:rsidRDefault="0075165B" w:rsidP="002A1F86">
            <w:pPr>
              <w:rPr>
                <w:rFonts w:ascii="Sylfaen" w:hAnsi="Sylfaen"/>
                <w:sz w:val="18"/>
                <w:szCs w:val="18"/>
              </w:rPr>
            </w:pPr>
            <w:r w:rsidRPr="00C15F64">
              <w:rPr>
                <w:rFonts w:ascii="Sylfaen" w:hAnsi="Sylfaen"/>
                <w:sz w:val="18"/>
                <w:szCs w:val="18"/>
              </w:rPr>
              <w:t>Пантопразол 40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C15F64">
              <w:rPr>
                <w:rFonts w:ascii="Sylfaen" w:hAnsi="Sylfaen"/>
                <w:sz w:val="18"/>
                <w:szCs w:val="18"/>
              </w:rPr>
              <w:t>Пантопразол 40 мг</w:t>
            </w:r>
          </w:p>
        </w:tc>
        <w:tc>
          <w:tcPr>
            <w:tcW w:w="1085" w:type="dxa"/>
          </w:tcPr>
          <w:p w:rsidR="0075165B" w:rsidRDefault="0075165B" w:rsidP="002A1F86">
            <w:r w:rsidRPr="003D25B2">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57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33611470</w:t>
            </w:r>
          </w:p>
        </w:tc>
        <w:tc>
          <w:tcPr>
            <w:tcW w:w="2641" w:type="dxa"/>
            <w:vAlign w:val="center"/>
          </w:tcPr>
          <w:p w:rsidR="0075165B" w:rsidRPr="0057764A" w:rsidRDefault="0075165B" w:rsidP="002A1F86">
            <w:pPr>
              <w:rPr>
                <w:rFonts w:ascii="Sylfaen" w:hAnsi="Sylfaen"/>
                <w:sz w:val="18"/>
                <w:szCs w:val="18"/>
              </w:rPr>
            </w:pPr>
            <w:r w:rsidRPr="00C15F64">
              <w:rPr>
                <w:rFonts w:ascii="Sylfaen" w:hAnsi="Sylfaen"/>
                <w:sz w:val="18"/>
                <w:szCs w:val="18"/>
              </w:rPr>
              <w:t xml:space="preserve">Пантопразол </w:t>
            </w:r>
            <w:r>
              <w:rPr>
                <w:rFonts w:ascii="Sylfaen" w:hAnsi="Sylfaen"/>
                <w:sz w:val="18"/>
                <w:szCs w:val="18"/>
              </w:rPr>
              <w:t>20</w:t>
            </w:r>
            <w:r w:rsidRPr="00C15F64">
              <w:rPr>
                <w:rFonts w:ascii="Sylfaen" w:hAnsi="Sylfaen"/>
                <w:sz w:val="18"/>
                <w:szCs w:val="18"/>
              </w:rPr>
              <w:t xml:space="preserve">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C15F64">
              <w:rPr>
                <w:rFonts w:ascii="Sylfaen" w:hAnsi="Sylfaen"/>
                <w:sz w:val="18"/>
                <w:szCs w:val="18"/>
              </w:rPr>
              <w:t>Пантопразол мг</w:t>
            </w:r>
          </w:p>
        </w:tc>
        <w:tc>
          <w:tcPr>
            <w:tcW w:w="1085" w:type="dxa"/>
          </w:tcPr>
          <w:p w:rsidR="0075165B" w:rsidRDefault="0075165B" w:rsidP="002A1F86">
            <w:r w:rsidRPr="003D25B2">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58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33621530</w:t>
            </w:r>
          </w:p>
        </w:tc>
        <w:tc>
          <w:tcPr>
            <w:tcW w:w="2641" w:type="dxa"/>
          </w:tcPr>
          <w:p w:rsidR="0075165B" w:rsidRPr="00F45F25" w:rsidRDefault="0075165B" w:rsidP="002A1F86">
            <w:r w:rsidRPr="00F45F25">
              <w:t>Периндоприл, индапамид</w:t>
            </w:r>
          </w:p>
        </w:tc>
        <w:tc>
          <w:tcPr>
            <w:tcW w:w="1925" w:type="dxa"/>
          </w:tcPr>
          <w:p w:rsidR="0075165B" w:rsidRPr="00F45F25" w:rsidRDefault="0075165B" w:rsidP="002A1F86"/>
        </w:tc>
        <w:tc>
          <w:tcPr>
            <w:tcW w:w="1467" w:type="dxa"/>
          </w:tcPr>
          <w:p w:rsidR="0075165B" w:rsidRPr="002F20EB" w:rsidRDefault="0075165B" w:rsidP="002A1F86">
            <w:r w:rsidRPr="002F20EB">
              <w:t xml:space="preserve"> </w:t>
            </w:r>
            <w:r w:rsidRPr="00D25B37">
              <w:rPr>
                <w:lang w:val="en-US"/>
              </w:rPr>
              <w:t>perindopril</w:t>
            </w:r>
            <w:r w:rsidRPr="002F20EB">
              <w:t xml:space="preserve">, </w:t>
            </w:r>
            <w:r w:rsidRPr="00D25B37">
              <w:rPr>
                <w:lang w:val="en-US"/>
              </w:rPr>
              <w:t>indapamide</w:t>
            </w:r>
            <w:r w:rsidRPr="002F20EB">
              <w:t xml:space="preserve"> </w:t>
            </w:r>
            <w:r w:rsidRPr="00F45F25">
              <w:t>Периндоприл, индапамид</w:t>
            </w:r>
            <w:r w:rsidRPr="002F20EB">
              <w:t xml:space="preserve"> 4</w:t>
            </w:r>
            <w:r w:rsidRPr="00F45F25">
              <w:t>мг</w:t>
            </w:r>
            <w:r w:rsidRPr="002F20EB">
              <w:t>+1</w:t>
            </w:r>
            <w:r>
              <w:rPr>
                <w:lang w:val="hy-AM"/>
              </w:rPr>
              <w:t>․</w:t>
            </w:r>
            <w:r w:rsidRPr="002F20EB">
              <w:t>25</w:t>
            </w:r>
            <w:r w:rsidRPr="00F45F25">
              <w:t>мг</w:t>
            </w:r>
          </w:p>
        </w:tc>
        <w:tc>
          <w:tcPr>
            <w:tcW w:w="1085" w:type="dxa"/>
          </w:tcPr>
          <w:p w:rsidR="0075165B" w:rsidRDefault="0075165B" w:rsidP="002A1F86">
            <w:r w:rsidRPr="00F45F25">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w:t>
            </w:r>
            <w:r>
              <w:rPr>
                <w:rFonts w:ascii="Calibri" w:hAnsi="Calibri" w:cs="Calibri"/>
                <w:sz w:val="16"/>
                <w:szCs w:val="16"/>
                <w:lang w:val="hy-AM"/>
              </w:rPr>
              <w:t>59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33621530</w:t>
            </w:r>
          </w:p>
        </w:tc>
        <w:tc>
          <w:tcPr>
            <w:tcW w:w="2641" w:type="dxa"/>
          </w:tcPr>
          <w:p w:rsidR="0075165B" w:rsidRPr="008A4E1E" w:rsidRDefault="0075165B" w:rsidP="002A1F86">
            <w:r w:rsidRPr="008A4E1E">
              <w:t>Периндоприл, индапамид</w:t>
            </w:r>
          </w:p>
        </w:tc>
        <w:tc>
          <w:tcPr>
            <w:tcW w:w="1925" w:type="dxa"/>
          </w:tcPr>
          <w:p w:rsidR="0075165B" w:rsidRPr="008A4E1E" w:rsidRDefault="0075165B" w:rsidP="002A1F86"/>
        </w:tc>
        <w:tc>
          <w:tcPr>
            <w:tcW w:w="1467" w:type="dxa"/>
          </w:tcPr>
          <w:p w:rsidR="0075165B" w:rsidRPr="002F20EB" w:rsidRDefault="0075165B" w:rsidP="002A1F86">
            <w:r w:rsidRPr="002F20EB">
              <w:t xml:space="preserve"> </w:t>
            </w:r>
            <w:r w:rsidRPr="002163FD">
              <w:rPr>
                <w:lang w:val="en-US"/>
              </w:rPr>
              <w:t>perindopril</w:t>
            </w:r>
            <w:r w:rsidRPr="002F20EB">
              <w:t xml:space="preserve">, </w:t>
            </w:r>
            <w:r w:rsidRPr="002163FD">
              <w:rPr>
                <w:lang w:val="en-US"/>
              </w:rPr>
              <w:t>indapamide</w:t>
            </w:r>
            <w:r w:rsidRPr="002F20EB">
              <w:t xml:space="preserve"> </w:t>
            </w:r>
            <w:r w:rsidRPr="00F45F25">
              <w:t>Периндоприл, индапамид</w:t>
            </w:r>
            <w:r w:rsidRPr="002F20EB">
              <w:t xml:space="preserve"> 8</w:t>
            </w:r>
            <w:r w:rsidRPr="008A4E1E">
              <w:t>мг</w:t>
            </w:r>
            <w:r w:rsidRPr="002F20EB">
              <w:t>+2,5</w:t>
            </w:r>
            <w:r w:rsidRPr="008A4E1E">
              <w:t>мг</w:t>
            </w:r>
          </w:p>
        </w:tc>
        <w:tc>
          <w:tcPr>
            <w:tcW w:w="1085" w:type="dxa"/>
          </w:tcPr>
          <w:p w:rsidR="0075165B" w:rsidRDefault="0075165B" w:rsidP="002A1F86">
            <w:r w:rsidRPr="008A4E1E">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lastRenderedPageBreak/>
              <w:t>16</w:t>
            </w:r>
            <w:r>
              <w:rPr>
                <w:rFonts w:ascii="Calibri" w:hAnsi="Calibri" w:cs="Calibri"/>
                <w:sz w:val="16"/>
                <w:szCs w:val="16"/>
                <w:lang w:val="hy-AM"/>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33621460</w:t>
            </w:r>
          </w:p>
        </w:tc>
        <w:tc>
          <w:tcPr>
            <w:tcW w:w="2641" w:type="dxa"/>
          </w:tcPr>
          <w:p w:rsidR="0075165B" w:rsidRDefault="0075165B" w:rsidP="002A1F86">
            <w:r w:rsidRPr="002A4FBF">
              <w:rPr>
                <w:rFonts w:ascii="GHEA Grapalat" w:hAnsi="GHEA Grapalat"/>
                <w:sz w:val="16"/>
                <w:szCs w:val="16"/>
              </w:rPr>
              <w:t>Периндоприл,</w:t>
            </w:r>
            <w:proofErr w:type="gramStart"/>
            <w:r w:rsidRPr="002A4FBF">
              <w:rPr>
                <w:rFonts w:ascii="GHEA Grapalat" w:hAnsi="GHEA Grapalat"/>
                <w:sz w:val="16"/>
                <w:szCs w:val="16"/>
              </w:rPr>
              <w:t xml:space="preserve"> ,</w:t>
            </w:r>
            <w:proofErr w:type="gramEnd"/>
            <w:r w:rsidRPr="002A4FBF">
              <w:rPr>
                <w:rFonts w:ascii="GHEA Grapalat" w:hAnsi="GHEA Grapalat"/>
                <w:sz w:val="16"/>
                <w:szCs w:val="16"/>
              </w:rPr>
              <w:t xml:space="preserve"> амлодипин </w:t>
            </w:r>
            <w:r>
              <w:rPr>
                <w:rFonts w:ascii="GHEA Grapalat" w:hAnsi="GHEA Grapalat"/>
                <w:sz w:val="16"/>
                <w:szCs w:val="16"/>
              </w:rPr>
              <w:t xml:space="preserve"> </w:t>
            </w:r>
            <w:r w:rsidRPr="0057764A">
              <w:rPr>
                <w:rFonts w:ascii="Sylfaen" w:hAnsi="Sylfaen"/>
                <w:sz w:val="18"/>
                <w:szCs w:val="18"/>
              </w:rPr>
              <w:t>5</w:t>
            </w:r>
            <w:r>
              <w:rPr>
                <w:rFonts w:ascii="Sylfaen" w:hAnsi="Sylfaen"/>
                <w:sz w:val="18"/>
                <w:szCs w:val="18"/>
              </w:rPr>
              <w:t>мг</w:t>
            </w:r>
            <w:r w:rsidRPr="0057764A">
              <w:rPr>
                <w:rFonts w:ascii="Sylfaen" w:hAnsi="Sylfaen"/>
                <w:sz w:val="18"/>
                <w:szCs w:val="18"/>
              </w:rPr>
              <w:t>+5</w:t>
            </w:r>
            <w:r>
              <w:rPr>
                <w:rFonts w:ascii="Sylfaen" w:hAnsi="Sylfaen"/>
                <w:sz w:val="18"/>
                <w:szCs w:val="18"/>
              </w:rPr>
              <w:t>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57764A">
              <w:rPr>
                <w:rFonts w:ascii="Sylfaen" w:hAnsi="Sylfaen"/>
                <w:sz w:val="18"/>
                <w:szCs w:val="18"/>
              </w:rPr>
              <w:t>perindopril, amlodipine  5</w:t>
            </w:r>
            <w:r>
              <w:rPr>
                <w:rFonts w:ascii="Sylfaen" w:hAnsi="Sylfaen"/>
                <w:sz w:val="18"/>
                <w:szCs w:val="18"/>
              </w:rPr>
              <w:t>мг</w:t>
            </w:r>
            <w:r w:rsidRPr="0057764A">
              <w:rPr>
                <w:rFonts w:ascii="Sylfaen" w:hAnsi="Sylfaen"/>
                <w:sz w:val="18"/>
                <w:szCs w:val="18"/>
              </w:rPr>
              <w:t>+5</w:t>
            </w:r>
            <w:r>
              <w:rPr>
                <w:rFonts w:ascii="Sylfaen" w:hAnsi="Sylfaen"/>
                <w:sz w:val="18"/>
                <w:szCs w:val="18"/>
              </w:rPr>
              <w:t>мг</w:t>
            </w:r>
          </w:p>
        </w:tc>
        <w:tc>
          <w:tcPr>
            <w:tcW w:w="1085" w:type="dxa"/>
          </w:tcPr>
          <w:p w:rsidR="0075165B" w:rsidRDefault="0075165B" w:rsidP="002A1F86">
            <w:r w:rsidRPr="00EB6F28">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16</w:t>
            </w:r>
            <w:r>
              <w:rPr>
                <w:rFonts w:ascii="Calibri" w:hAnsi="Calibri" w:cs="Calibri"/>
                <w:sz w:val="16"/>
                <w:szCs w:val="16"/>
                <w:lang w:val="hy-AM"/>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33621460</w:t>
            </w:r>
          </w:p>
        </w:tc>
        <w:tc>
          <w:tcPr>
            <w:tcW w:w="2641" w:type="dxa"/>
          </w:tcPr>
          <w:p w:rsidR="0075165B" w:rsidRDefault="0075165B" w:rsidP="002A1F86">
            <w:r w:rsidRPr="002A4FBF">
              <w:rPr>
                <w:rFonts w:ascii="GHEA Grapalat" w:hAnsi="GHEA Grapalat"/>
                <w:sz w:val="16"/>
                <w:szCs w:val="16"/>
              </w:rPr>
              <w:t xml:space="preserve">Периндоприл,  амлодипин </w:t>
            </w:r>
            <w:r>
              <w:rPr>
                <w:rFonts w:ascii="GHEA Grapalat" w:hAnsi="GHEA Grapalat"/>
                <w:sz w:val="16"/>
                <w:szCs w:val="16"/>
              </w:rPr>
              <w:t xml:space="preserve"> </w:t>
            </w:r>
            <w:r w:rsidRPr="0057764A">
              <w:rPr>
                <w:rFonts w:ascii="Sylfaen" w:hAnsi="Sylfaen"/>
                <w:sz w:val="18"/>
                <w:szCs w:val="18"/>
              </w:rPr>
              <w:t>5</w:t>
            </w:r>
            <w:r>
              <w:rPr>
                <w:rFonts w:ascii="Sylfaen" w:hAnsi="Sylfaen"/>
                <w:sz w:val="18"/>
                <w:szCs w:val="18"/>
              </w:rPr>
              <w:t>мг</w:t>
            </w:r>
            <w:r w:rsidRPr="0057764A">
              <w:rPr>
                <w:rFonts w:ascii="Sylfaen" w:hAnsi="Sylfaen"/>
                <w:sz w:val="18"/>
                <w:szCs w:val="18"/>
              </w:rPr>
              <w:t>+</w:t>
            </w:r>
            <w:r>
              <w:rPr>
                <w:rFonts w:ascii="Sylfaen" w:hAnsi="Sylfaen"/>
                <w:sz w:val="18"/>
                <w:szCs w:val="18"/>
              </w:rPr>
              <w:t>10мг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2163FD" w:rsidRDefault="0075165B" w:rsidP="002A1F86">
            <w:pPr>
              <w:rPr>
                <w:rFonts w:ascii="Sylfaen" w:hAnsi="Sylfaen"/>
                <w:sz w:val="18"/>
                <w:szCs w:val="18"/>
                <w:lang w:val="en-US"/>
              </w:rPr>
            </w:pPr>
            <w:r w:rsidRPr="002163FD">
              <w:rPr>
                <w:rFonts w:ascii="Sylfaen" w:hAnsi="Sylfaen"/>
                <w:sz w:val="18"/>
                <w:szCs w:val="18"/>
                <w:lang w:val="en-US"/>
              </w:rPr>
              <w:t>perindopril, amlodipine  5</w:t>
            </w:r>
            <w:r>
              <w:rPr>
                <w:rFonts w:ascii="Sylfaen" w:hAnsi="Sylfaen"/>
                <w:sz w:val="18"/>
                <w:szCs w:val="18"/>
              </w:rPr>
              <w:t>мг</w:t>
            </w:r>
            <w:r w:rsidRPr="002163FD">
              <w:rPr>
                <w:rFonts w:ascii="Sylfaen" w:hAnsi="Sylfaen"/>
                <w:sz w:val="18"/>
                <w:szCs w:val="18"/>
                <w:lang w:val="en-US"/>
              </w:rPr>
              <w:t>+10</w:t>
            </w:r>
            <w:r>
              <w:rPr>
                <w:rFonts w:ascii="Sylfaen" w:hAnsi="Sylfaen"/>
                <w:sz w:val="18"/>
                <w:szCs w:val="18"/>
              </w:rPr>
              <w:t>мг</w:t>
            </w:r>
          </w:p>
        </w:tc>
        <w:tc>
          <w:tcPr>
            <w:tcW w:w="1085" w:type="dxa"/>
          </w:tcPr>
          <w:p w:rsidR="0075165B" w:rsidRDefault="0075165B" w:rsidP="002A1F86">
            <w:r w:rsidRPr="00EB6F28">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056C75" w:rsidRDefault="0075165B" w:rsidP="002A1F86">
            <w:pPr>
              <w:jc w:val="right"/>
              <w:rPr>
                <w:rFonts w:ascii="Calibri" w:hAnsi="Calibri" w:cs="Calibri"/>
                <w:sz w:val="16"/>
                <w:szCs w:val="16"/>
                <w:lang w:val="hy-AM"/>
              </w:rPr>
            </w:pPr>
            <w:r w:rsidRPr="0057764A">
              <w:rPr>
                <w:rFonts w:ascii="Calibri" w:hAnsi="Calibri" w:cs="Calibri"/>
                <w:sz w:val="16"/>
                <w:szCs w:val="16"/>
              </w:rPr>
              <w:t>16</w:t>
            </w:r>
            <w:r>
              <w:rPr>
                <w:rFonts w:ascii="Calibri" w:hAnsi="Calibri" w:cs="Calibri"/>
                <w:sz w:val="16"/>
                <w:szCs w:val="16"/>
                <w:lang w:val="hy-AM"/>
              </w:rPr>
              <w:t>2</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33621460</w:t>
            </w:r>
          </w:p>
        </w:tc>
        <w:tc>
          <w:tcPr>
            <w:tcW w:w="2641" w:type="dxa"/>
          </w:tcPr>
          <w:p w:rsidR="0075165B" w:rsidRDefault="0075165B" w:rsidP="002A1F86">
            <w:r w:rsidRPr="002A4FBF">
              <w:rPr>
                <w:rFonts w:ascii="GHEA Grapalat" w:hAnsi="GHEA Grapalat"/>
                <w:sz w:val="16"/>
                <w:szCs w:val="16"/>
              </w:rPr>
              <w:t xml:space="preserve">Периндоприл,  амлодипин </w:t>
            </w:r>
            <w:r>
              <w:rPr>
                <w:rFonts w:ascii="GHEA Grapalat" w:hAnsi="GHEA Grapalat"/>
                <w:sz w:val="16"/>
                <w:szCs w:val="16"/>
              </w:rPr>
              <w:t xml:space="preserve"> </w:t>
            </w:r>
            <w:r>
              <w:rPr>
                <w:rFonts w:ascii="Sylfaen" w:hAnsi="Sylfaen"/>
                <w:sz w:val="18"/>
                <w:szCs w:val="18"/>
              </w:rPr>
              <w:t>10мг</w:t>
            </w:r>
            <w:r w:rsidRPr="0057764A">
              <w:rPr>
                <w:rFonts w:ascii="Sylfaen" w:hAnsi="Sylfaen"/>
                <w:sz w:val="18"/>
                <w:szCs w:val="18"/>
              </w:rPr>
              <w:t>+</w:t>
            </w:r>
            <w:r>
              <w:rPr>
                <w:rFonts w:ascii="Sylfaen" w:hAnsi="Sylfaen"/>
                <w:sz w:val="18"/>
                <w:szCs w:val="18"/>
                <w:lang w:val="en-US"/>
              </w:rPr>
              <w:t>5</w:t>
            </w:r>
            <w:r>
              <w:rPr>
                <w:rFonts w:ascii="Sylfaen" w:hAnsi="Sylfaen"/>
                <w:sz w:val="18"/>
                <w:szCs w:val="18"/>
              </w:rPr>
              <w:t>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2163FD" w:rsidRDefault="0075165B" w:rsidP="002A1F86">
            <w:pPr>
              <w:rPr>
                <w:rFonts w:ascii="Sylfaen" w:hAnsi="Sylfaen"/>
                <w:sz w:val="18"/>
                <w:szCs w:val="18"/>
                <w:lang w:val="en-US"/>
              </w:rPr>
            </w:pPr>
            <w:r w:rsidRPr="002163FD">
              <w:rPr>
                <w:rFonts w:ascii="Sylfaen" w:hAnsi="Sylfaen"/>
                <w:sz w:val="18"/>
                <w:szCs w:val="18"/>
                <w:lang w:val="en-US"/>
              </w:rPr>
              <w:t xml:space="preserve">perindopril, amlodipine  </w:t>
            </w:r>
            <w:r>
              <w:rPr>
                <w:rFonts w:ascii="Sylfaen" w:hAnsi="Sylfaen"/>
                <w:sz w:val="18"/>
                <w:szCs w:val="18"/>
                <w:lang w:val="en-US"/>
              </w:rPr>
              <w:t>10</w:t>
            </w:r>
            <w:r>
              <w:rPr>
                <w:rFonts w:ascii="Sylfaen" w:hAnsi="Sylfaen"/>
                <w:sz w:val="18"/>
                <w:szCs w:val="18"/>
              </w:rPr>
              <w:t>мг</w:t>
            </w:r>
            <w:r w:rsidRPr="002163FD">
              <w:rPr>
                <w:rFonts w:ascii="Sylfaen" w:hAnsi="Sylfaen"/>
                <w:sz w:val="18"/>
                <w:szCs w:val="18"/>
                <w:lang w:val="en-US"/>
              </w:rPr>
              <w:t>+</w:t>
            </w:r>
            <w:r>
              <w:rPr>
                <w:rFonts w:ascii="Sylfaen" w:hAnsi="Sylfaen"/>
                <w:sz w:val="18"/>
                <w:szCs w:val="18"/>
                <w:lang w:val="en-US"/>
              </w:rPr>
              <w:t>5</w:t>
            </w:r>
            <w:r>
              <w:rPr>
                <w:rFonts w:ascii="Sylfaen" w:hAnsi="Sylfaen"/>
                <w:sz w:val="18"/>
                <w:szCs w:val="18"/>
              </w:rPr>
              <w:t>мг</w:t>
            </w:r>
          </w:p>
        </w:tc>
        <w:tc>
          <w:tcPr>
            <w:tcW w:w="1085" w:type="dxa"/>
          </w:tcPr>
          <w:p w:rsidR="0075165B" w:rsidRDefault="0075165B" w:rsidP="002A1F86">
            <w:r w:rsidRPr="00EB6F28">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1429"/>
          <w:jc w:val="center"/>
        </w:trPr>
        <w:tc>
          <w:tcPr>
            <w:tcW w:w="1242" w:type="dxa"/>
            <w:vAlign w:val="bottom"/>
          </w:tcPr>
          <w:p w:rsidR="0075165B" w:rsidRPr="004D7EF0" w:rsidRDefault="0075165B" w:rsidP="002A1F86">
            <w:pPr>
              <w:jc w:val="right"/>
              <w:rPr>
                <w:rFonts w:ascii="Calibri" w:hAnsi="Calibri" w:cs="Calibri"/>
                <w:sz w:val="16"/>
                <w:szCs w:val="16"/>
                <w:lang w:val="en-US"/>
              </w:rPr>
            </w:pPr>
            <w:r>
              <w:rPr>
                <w:rFonts w:ascii="Calibri" w:hAnsi="Calibri" w:cs="Calibri"/>
                <w:sz w:val="16"/>
                <w:szCs w:val="16"/>
                <w:lang w:val="en-US"/>
              </w:rPr>
              <w:t>163</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33621530</w:t>
            </w:r>
          </w:p>
        </w:tc>
        <w:tc>
          <w:tcPr>
            <w:tcW w:w="2641" w:type="dxa"/>
          </w:tcPr>
          <w:p w:rsidR="0075165B" w:rsidRDefault="0075165B" w:rsidP="002A1F86">
            <w:r w:rsidRPr="008334DA">
              <w:t>Периндоприл, индапамид</w:t>
            </w:r>
            <w:r>
              <w:t xml:space="preserve"> </w:t>
            </w:r>
            <w:r w:rsidRPr="00CB02DF">
              <w:rPr>
                <w:rFonts w:ascii="Sylfaen" w:hAnsi="Sylfaen"/>
                <w:sz w:val="18"/>
                <w:szCs w:val="18"/>
                <w:lang w:val="en-US"/>
              </w:rPr>
              <w:t>10</w:t>
            </w:r>
            <w:r>
              <w:rPr>
                <w:rFonts w:ascii="Sylfaen" w:hAnsi="Sylfaen"/>
                <w:sz w:val="18"/>
                <w:szCs w:val="18"/>
              </w:rPr>
              <w:t>мг</w:t>
            </w:r>
            <w:r w:rsidRPr="00CB02DF">
              <w:rPr>
                <w:rFonts w:ascii="Sylfaen" w:hAnsi="Sylfaen"/>
                <w:sz w:val="18"/>
                <w:szCs w:val="18"/>
                <w:lang w:val="en-US"/>
              </w:rPr>
              <w:t>+2,5</w:t>
            </w:r>
            <w:r>
              <w:rPr>
                <w:rFonts w:ascii="Sylfaen" w:hAnsi="Sylfaen"/>
                <w:sz w:val="18"/>
                <w:szCs w:val="18"/>
              </w:rPr>
              <w:t>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CB02DF" w:rsidRDefault="0075165B" w:rsidP="002A1F86">
            <w:pPr>
              <w:rPr>
                <w:rFonts w:ascii="Sylfaen" w:hAnsi="Sylfaen"/>
                <w:sz w:val="18"/>
                <w:szCs w:val="18"/>
                <w:lang w:val="en-US"/>
              </w:rPr>
            </w:pPr>
            <w:r w:rsidRPr="00CB02DF">
              <w:rPr>
                <w:rFonts w:ascii="Sylfaen" w:hAnsi="Sylfaen"/>
                <w:sz w:val="18"/>
                <w:szCs w:val="18"/>
                <w:lang w:val="en-US"/>
              </w:rPr>
              <w:t xml:space="preserve"> perindopril, indapamide 10</w:t>
            </w:r>
            <w:r>
              <w:rPr>
                <w:rFonts w:ascii="Sylfaen" w:hAnsi="Sylfaen"/>
                <w:sz w:val="18"/>
                <w:szCs w:val="18"/>
              </w:rPr>
              <w:t>мг</w:t>
            </w:r>
            <w:r w:rsidRPr="00CB02DF">
              <w:rPr>
                <w:rFonts w:ascii="Sylfaen" w:hAnsi="Sylfaen"/>
                <w:sz w:val="18"/>
                <w:szCs w:val="18"/>
                <w:lang w:val="en-US"/>
              </w:rPr>
              <w:t>+2,5</w:t>
            </w:r>
            <w:r>
              <w:rPr>
                <w:rFonts w:ascii="Sylfaen" w:hAnsi="Sylfaen"/>
                <w:sz w:val="18"/>
                <w:szCs w:val="18"/>
              </w:rPr>
              <w:t>мг</w:t>
            </w:r>
          </w:p>
        </w:tc>
        <w:tc>
          <w:tcPr>
            <w:tcW w:w="1085" w:type="dxa"/>
          </w:tcPr>
          <w:p w:rsidR="0075165B" w:rsidRDefault="0075165B" w:rsidP="002A1F86">
            <w:r w:rsidRPr="00835CC6">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sidRPr="0057764A">
              <w:rPr>
                <w:rFonts w:ascii="Calibri" w:hAnsi="Calibri" w:cs="Calibri"/>
                <w:sz w:val="16"/>
                <w:szCs w:val="16"/>
              </w:rPr>
              <w:t>1</w:t>
            </w:r>
            <w:r>
              <w:rPr>
                <w:rFonts w:ascii="Calibri" w:hAnsi="Calibri" w:cs="Calibri"/>
                <w:sz w:val="16"/>
                <w:szCs w:val="16"/>
                <w:lang w:val="hy-AM"/>
              </w:rPr>
              <w:t>6</w:t>
            </w:r>
            <w:r>
              <w:rPr>
                <w:rFonts w:ascii="Calibri" w:hAnsi="Calibri" w:cs="Calibri"/>
                <w:sz w:val="16"/>
                <w:szCs w:val="16"/>
                <w:lang w:val="en-US"/>
              </w:rPr>
              <w:t>4</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33621764</w:t>
            </w:r>
          </w:p>
        </w:tc>
        <w:tc>
          <w:tcPr>
            <w:tcW w:w="2641" w:type="dxa"/>
          </w:tcPr>
          <w:p w:rsidR="0075165B" w:rsidRDefault="0075165B" w:rsidP="002A1F86">
            <w:r w:rsidRPr="00965D5C">
              <w:rPr>
                <w:rFonts w:ascii="GHEA Grapalat" w:hAnsi="GHEA Grapalat"/>
                <w:sz w:val="16"/>
                <w:szCs w:val="16"/>
              </w:rPr>
              <w:t xml:space="preserve">Периндоприл, индапамид, амлодипин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Периндоприл, индапамид, амлодипин perindopril, indapamide, amlodipine таблетка 8 мг + 2,5 мг + 5 мг</w:t>
            </w:r>
          </w:p>
        </w:tc>
        <w:tc>
          <w:tcPr>
            <w:tcW w:w="1085" w:type="dxa"/>
          </w:tcPr>
          <w:p w:rsidR="0075165B" w:rsidRDefault="0075165B" w:rsidP="002A1F86">
            <w:r w:rsidRPr="00055F12">
              <w:rPr>
                <w:rFonts w:ascii="GHEA Grapalat" w:hAnsi="GHEA Grapalat"/>
                <w:sz w:val="16"/>
                <w:szCs w:val="16"/>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sidRPr="0057764A">
              <w:rPr>
                <w:rFonts w:ascii="Calibri" w:hAnsi="Calibri" w:cs="Calibri"/>
                <w:sz w:val="16"/>
                <w:szCs w:val="16"/>
              </w:rPr>
              <w:t>1</w:t>
            </w:r>
            <w:r>
              <w:rPr>
                <w:rFonts w:ascii="Calibri" w:hAnsi="Calibri" w:cs="Calibri"/>
                <w:sz w:val="16"/>
                <w:szCs w:val="16"/>
                <w:lang w:val="hy-AM"/>
              </w:rPr>
              <w:t>6</w:t>
            </w:r>
            <w:r>
              <w:rPr>
                <w:rFonts w:ascii="Calibri" w:hAnsi="Calibri" w:cs="Calibri"/>
                <w:sz w:val="16"/>
                <w:szCs w:val="16"/>
                <w:lang w:val="en-US"/>
              </w:rPr>
              <w:t>5</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33621764</w:t>
            </w:r>
          </w:p>
        </w:tc>
        <w:tc>
          <w:tcPr>
            <w:tcW w:w="2641" w:type="dxa"/>
          </w:tcPr>
          <w:p w:rsidR="0075165B" w:rsidRDefault="0075165B" w:rsidP="002A1F86">
            <w:r w:rsidRPr="00965D5C">
              <w:rPr>
                <w:rFonts w:ascii="GHEA Grapalat" w:hAnsi="GHEA Grapalat"/>
                <w:sz w:val="16"/>
                <w:szCs w:val="16"/>
              </w:rPr>
              <w:t xml:space="preserve">Периндоприл, индапамид, амлодипин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E829E0">
              <w:rPr>
                <w:rFonts w:ascii="GHEA Grapalat" w:hAnsi="GHEA Grapalat"/>
                <w:sz w:val="16"/>
                <w:szCs w:val="16"/>
              </w:rPr>
              <w:t xml:space="preserve">Периндоприл, индапамид, амлодипин </w:t>
            </w:r>
            <w:r w:rsidRPr="00E829E0">
              <w:rPr>
                <w:rFonts w:ascii="GHEA Grapalat" w:hAnsi="GHEA Grapalat"/>
                <w:sz w:val="16"/>
                <w:szCs w:val="16"/>
              </w:rPr>
              <w:lastRenderedPageBreak/>
              <w:t xml:space="preserve">perindopril, indapamide, amlodipine таблетка 8 мг + 2,5 мг + </w:t>
            </w:r>
            <w:r>
              <w:rPr>
                <w:rFonts w:ascii="GHEA Grapalat" w:hAnsi="GHEA Grapalat"/>
                <w:sz w:val="16"/>
                <w:szCs w:val="16"/>
              </w:rPr>
              <w:t>10</w:t>
            </w:r>
            <w:r w:rsidRPr="00E829E0">
              <w:rPr>
                <w:rFonts w:ascii="GHEA Grapalat" w:hAnsi="GHEA Grapalat"/>
                <w:sz w:val="16"/>
                <w:szCs w:val="16"/>
              </w:rPr>
              <w:t xml:space="preserve"> мг</w:t>
            </w:r>
          </w:p>
        </w:tc>
        <w:tc>
          <w:tcPr>
            <w:tcW w:w="1085" w:type="dxa"/>
          </w:tcPr>
          <w:p w:rsidR="0075165B" w:rsidRDefault="0075165B" w:rsidP="002A1F86">
            <w:r w:rsidRPr="00055F12">
              <w:rPr>
                <w:rFonts w:ascii="GHEA Grapalat" w:hAnsi="GHEA Grapalat"/>
                <w:sz w:val="16"/>
                <w:szCs w:val="16"/>
              </w:rPr>
              <w:lastRenderedPageBreak/>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3000</w:t>
            </w:r>
          </w:p>
        </w:tc>
        <w:tc>
          <w:tcPr>
            <w:tcW w:w="1022" w:type="dxa"/>
          </w:tcPr>
          <w:p w:rsidR="0075165B" w:rsidRDefault="0075165B" w:rsidP="002A1F86">
            <w:r w:rsidRPr="00313D34">
              <w:rPr>
                <w:sz w:val="16"/>
                <w:szCs w:val="16"/>
              </w:rPr>
              <w:t xml:space="preserve">Провайдер аптечных сетей в </w:t>
            </w:r>
            <w:r w:rsidRPr="00313D34">
              <w:rPr>
                <w:sz w:val="16"/>
                <w:szCs w:val="16"/>
              </w:rPr>
              <w:lastRenderedPageBreak/>
              <w:t>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sidRPr="0057764A">
              <w:rPr>
                <w:rFonts w:ascii="Calibri" w:hAnsi="Calibri" w:cs="Calibri"/>
                <w:sz w:val="16"/>
                <w:szCs w:val="16"/>
              </w:rPr>
              <w:lastRenderedPageBreak/>
              <w:t>1</w:t>
            </w:r>
            <w:r>
              <w:rPr>
                <w:rFonts w:ascii="Calibri" w:hAnsi="Calibri" w:cs="Calibri"/>
                <w:sz w:val="16"/>
                <w:szCs w:val="16"/>
                <w:lang w:val="hy-AM"/>
              </w:rPr>
              <w:t>6</w:t>
            </w:r>
            <w:r>
              <w:rPr>
                <w:rFonts w:ascii="Calibri" w:hAnsi="Calibri" w:cs="Calibri"/>
                <w:sz w:val="16"/>
                <w:szCs w:val="16"/>
                <w:lang w:val="en-US"/>
              </w:rPr>
              <w:t>6</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33691186</w:t>
            </w:r>
          </w:p>
        </w:tc>
        <w:tc>
          <w:tcPr>
            <w:tcW w:w="2641" w:type="dxa"/>
            <w:vAlign w:val="center"/>
          </w:tcPr>
          <w:p w:rsidR="0075165B" w:rsidRPr="0057764A" w:rsidRDefault="0075165B" w:rsidP="002A1F86">
            <w:pPr>
              <w:rPr>
                <w:rFonts w:ascii="Sylfaen" w:hAnsi="Sylfaen"/>
                <w:sz w:val="18"/>
                <w:szCs w:val="18"/>
              </w:rPr>
            </w:pPr>
            <w:r w:rsidRPr="002C5DE8">
              <w:rPr>
                <w:rFonts w:ascii="Sylfaen" w:hAnsi="Sylfaen"/>
                <w:sz w:val="18"/>
                <w:szCs w:val="18"/>
              </w:rPr>
              <w:t xml:space="preserve">пирацетам 200 мг / мл,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C5DE8">
              <w:rPr>
                <w:rFonts w:ascii="Sylfaen" w:hAnsi="Sylfaen"/>
                <w:sz w:val="18"/>
                <w:szCs w:val="18"/>
              </w:rPr>
              <w:t>Раствор для инъекций пирацетама 200 мг / мл, ампула 5 мл</w:t>
            </w:r>
          </w:p>
        </w:tc>
        <w:tc>
          <w:tcPr>
            <w:tcW w:w="1085" w:type="dxa"/>
            <w:vAlign w:val="center"/>
          </w:tcPr>
          <w:p w:rsidR="0075165B" w:rsidRPr="0057764A" w:rsidRDefault="0075165B" w:rsidP="002A1F86">
            <w:pPr>
              <w:jc w:val="center"/>
              <w:rPr>
                <w:rFonts w:ascii="Sylfaen" w:hAnsi="Sylfaen"/>
                <w:sz w:val="18"/>
                <w:szCs w:val="18"/>
              </w:rPr>
            </w:pPr>
            <w:r w:rsidRPr="001600F7">
              <w:rPr>
                <w:rFonts w:ascii="GHEA Grapalat" w:hAnsi="GHEA Grapalat"/>
                <w:color w:val="000000"/>
                <w:sz w:val="16"/>
                <w:szCs w:val="16"/>
                <w:lang w:val="en-US" w:eastAsia="en-US" w:bidi="ar-SA"/>
              </w:rPr>
              <w:t xml:space="preserve">ампула  </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sidRPr="0057764A">
              <w:rPr>
                <w:rFonts w:ascii="Calibri" w:hAnsi="Calibri" w:cs="Calibri"/>
                <w:sz w:val="16"/>
                <w:szCs w:val="16"/>
              </w:rPr>
              <w:t>1</w:t>
            </w:r>
            <w:r>
              <w:rPr>
                <w:rFonts w:ascii="Calibri" w:hAnsi="Calibri" w:cs="Calibri"/>
                <w:sz w:val="16"/>
                <w:szCs w:val="16"/>
                <w:lang w:val="hy-AM"/>
              </w:rPr>
              <w:t>6</w:t>
            </w:r>
            <w:r>
              <w:rPr>
                <w:rFonts w:ascii="Calibri" w:hAnsi="Calibri" w:cs="Calibri"/>
                <w:sz w:val="16"/>
                <w:szCs w:val="16"/>
                <w:lang w:val="en-US"/>
              </w:rPr>
              <w:t>7</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33631230</w:t>
            </w:r>
          </w:p>
        </w:tc>
        <w:tc>
          <w:tcPr>
            <w:tcW w:w="2641" w:type="dxa"/>
            <w:vAlign w:val="center"/>
          </w:tcPr>
          <w:p w:rsidR="0075165B" w:rsidRPr="0057764A" w:rsidRDefault="0075165B" w:rsidP="002A1F86">
            <w:pPr>
              <w:rPr>
                <w:rFonts w:ascii="Sylfaen" w:hAnsi="Sylfaen"/>
                <w:sz w:val="18"/>
                <w:szCs w:val="18"/>
              </w:rPr>
            </w:pPr>
            <w:r w:rsidRPr="002C5DE8">
              <w:rPr>
                <w:rFonts w:ascii="Sylfaen" w:hAnsi="Sylfaen"/>
                <w:sz w:val="18"/>
                <w:szCs w:val="18"/>
              </w:rPr>
              <w:t xml:space="preserve">Повидон йод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C5DE8">
              <w:rPr>
                <w:rFonts w:ascii="Sylfaen" w:hAnsi="Sylfaen"/>
                <w:sz w:val="18"/>
                <w:szCs w:val="18"/>
              </w:rPr>
              <w:t>Повидон йод 10 мг / г 100,0 мл</w:t>
            </w:r>
          </w:p>
        </w:tc>
        <w:tc>
          <w:tcPr>
            <w:tcW w:w="1085" w:type="dxa"/>
            <w:vAlign w:val="center"/>
          </w:tcPr>
          <w:p w:rsidR="0075165B" w:rsidRPr="0057764A" w:rsidRDefault="0075165B" w:rsidP="002A1F86">
            <w:pPr>
              <w:jc w:val="center"/>
              <w:rPr>
                <w:rFonts w:ascii="Sylfaen" w:hAnsi="Sylfaen"/>
                <w:sz w:val="18"/>
                <w:szCs w:val="18"/>
              </w:rPr>
            </w:pPr>
            <w:proofErr w:type="gramStart"/>
            <w:r>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sidRPr="0057764A">
              <w:rPr>
                <w:rFonts w:ascii="Calibri" w:hAnsi="Calibri" w:cs="Calibri"/>
                <w:sz w:val="16"/>
                <w:szCs w:val="16"/>
              </w:rPr>
              <w:t>1</w:t>
            </w:r>
            <w:r>
              <w:rPr>
                <w:rFonts w:ascii="Calibri" w:hAnsi="Calibri" w:cs="Calibri"/>
                <w:sz w:val="16"/>
                <w:szCs w:val="16"/>
                <w:lang w:val="hy-AM"/>
              </w:rPr>
              <w:t>6</w:t>
            </w:r>
            <w:r>
              <w:rPr>
                <w:rFonts w:ascii="Calibri" w:hAnsi="Calibri" w:cs="Calibri"/>
                <w:sz w:val="16"/>
                <w:szCs w:val="16"/>
                <w:lang w:val="en-US"/>
              </w:rPr>
              <w:t>8</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33691186</w:t>
            </w:r>
          </w:p>
        </w:tc>
        <w:tc>
          <w:tcPr>
            <w:tcW w:w="2641" w:type="dxa"/>
            <w:vAlign w:val="center"/>
          </w:tcPr>
          <w:p w:rsidR="0075165B" w:rsidRPr="0057764A" w:rsidRDefault="0075165B" w:rsidP="002A1F86">
            <w:pPr>
              <w:rPr>
                <w:rFonts w:ascii="Sylfaen" w:hAnsi="Sylfaen"/>
                <w:sz w:val="18"/>
                <w:szCs w:val="18"/>
              </w:rPr>
            </w:pPr>
            <w:r w:rsidRPr="002C5DE8">
              <w:rPr>
                <w:rFonts w:ascii="Sylfaen" w:hAnsi="Sylfaen"/>
                <w:sz w:val="18"/>
                <w:szCs w:val="18"/>
              </w:rPr>
              <w:t xml:space="preserve">Пирацетам </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C5DE8">
              <w:rPr>
                <w:rFonts w:ascii="Sylfaen" w:hAnsi="Sylfaen"/>
                <w:sz w:val="18"/>
                <w:szCs w:val="18"/>
              </w:rPr>
              <w:t>Пирацетам 400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sidRPr="0057764A">
              <w:rPr>
                <w:rFonts w:ascii="Calibri" w:hAnsi="Calibri" w:cs="Calibri"/>
                <w:sz w:val="16"/>
                <w:szCs w:val="16"/>
              </w:rPr>
              <w:t>1</w:t>
            </w:r>
            <w:r>
              <w:rPr>
                <w:rFonts w:ascii="Calibri" w:hAnsi="Calibri" w:cs="Calibri"/>
                <w:sz w:val="16"/>
                <w:szCs w:val="16"/>
                <w:lang w:val="en-US"/>
              </w:rPr>
              <w:t>69</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33691214</w:t>
            </w:r>
          </w:p>
        </w:tc>
        <w:tc>
          <w:tcPr>
            <w:tcW w:w="2641" w:type="dxa"/>
            <w:vAlign w:val="center"/>
          </w:tcPr>
          <w:p w:rsidR="0075165B" w:rsidRPr="0057764A" w:rsidRDefault="0075165B" w:rsidP="002A1F86">
            <w:pPr>
              <w:rPr>
                <w:rFonts w:ascii="Sylfaen" w:hAnsi="Sylfaen"/>
                <w:sz w:val="18"/>
                <w:szCs w:val="18"/>
              </w:rPr>
            </w:pPr>
            <w:r w:rsidRPr="002C5DE8">
              <w:rPr>
                <w:rFonts w:ascii="Sylfaen" w:hAnsi="Sylfaen"/>
                <w:sz w:val="18"/>
                <w:szCs w:val="18"/>
              </w:rPr>
              <w:t>Ранитидин 150 мг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C5DE8">
              <w:rPr>
                <w:rFonts w:ascii="Sylfaen" w:hAnsi="Sylfaen"/>
                <w:sz w:val="18"/>
                <w:szCs w:val="18"/>
              </w:rPr>
              <w:t>Ранитидин таблетка 150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highlight w:val="yellow"/>
              </w:rPr>
            </w:pPr>
            <w:r w:rsidRPr="00853928">
              <w:rPr>
                <w:sz w:val="18"/>
                <w:szCs w:val="18"/>
                <w:highlight w:val="yellow"/>
              </w:rPr>
              <w:t>50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sidRPr="0057764A">
              <w:rPr>
                <w:rFonts w:ascii="Calibri" w:hAnsi="Calibri" w:cs="Calibri"/>
                <w:sz w:val="16"/>
                <w:szCs w:val="16"/>
              </w:rPr>
              <w:t>17</w:t>
            </w:r>
            <w:r>
              <w:rPr>
                <w:rFonts w:ascii="Calibri" w:hAnsi="Calibri" w:cs="Calibri"/>
                <w:sz w:val="16"/>
                <w:szCs w:val="16"/>
                <w:lang w:val="en-US"/>
              </w:rPr>
              <w:t>0</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33631170</w:t>
            </w:r>
          </w:p>
        </w:tc>
        <w:tc>
          <w:tcPr>
            <w:tcW w:w="2641" w:type="dxa"/>
            <w:vAlign w:val="center"/>
          </w:tcPr>
          <w:p w:rsidR="0075165B" w:rsidRPr="0057764A" w:rsidRDefault="0075165B" w:rsidP="002A1F86">
            <w:pPr>
              <w:rPr>
                <w:rFonts w:ascii="Sylfaen" w:hAnsi="Sylfaen"/>
                <w:sz w:val="18"/>
                <w:szCs w:val="18"/>
              </w:rPr>
            </w:pPr>
            <w:r w:rsidRPr="002C5DE8">
              <w:rPr>
                <w:rFonts w:ascii="Sylfaen" w:hAnsi="Sylfaen"/>
                <w:sz w:val="18"/>
                <w:szCs w:val="18"/>
              </w:rPr>
              <w:t>Тетрациклиновая мазь 30 мг / г 15 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C5DE8">
              <w:rPr>
                <w:rFonts w:ascii="Sylfaen" w:hAnsi="Sylfaen"/>
                <w:sz w:val="18"/>
                <w:szCs w:val="18"/>
              </w:rPr>
              <w:t>Тетрациклиновая тетрациклиновая мазь 30 мг / г 15 г</w:t>
            </w:r>
          </w:p>
        </w:tc>
        <w:tc>
          <w:tcPr>
            <w:tcW w:w="1085" w:type="dxa"/>
          </w:tcPr>
          <w:p w:rsidR="0075165B" w:rsidRDefault="0075165B" w:rsidP="002A1F86">
            <w:proofErr w:type="gramStart"/>
            <w:r w:rsidRPr="00E64A4E">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w:t>
            </w:r>
            <w:r w:rsidRPr="00313D34">
              <w:rPr>
                <w:sz w:val="16"/>
                <w:szCs w:val="16"/>
              </w:rPr>
              <w:lastRenderedPageBreak/>
              <w:t>Исаакян 1,22д, не более 5 км</w:t>
            </w:r>
          </w:p>
        </w:tc>
        <w:tc>
          <w:tcPr>
            <w:tcW w:w="1158" w:type="dxa"/>
          </w:tcPr>
          <w:p w:rsidR="0075165B" w:rsidRDefault="0075165B" w:rsidP="002A1F8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hy-AM"/>
              </w:rPr>
              <w:lastRenderedPageBreak/>
              <w:t>17</w:t>
            </w:r>
            <w:r>
              <w:rPr>
                <w:rFonts w:ascii="Calibri" w:hAnsi="Calibri" w:cs="Calibri"/>
                <w:sz w:val="16"/>
                <w:szCs w:val="16"/>
                <w:lang w:val="en-US"/>
              </w:rPr>
              <w:t>1</w:t>
            </w:r>
          </w:p>
        </w:tc>
        <w:tc>
          <w:tcPr>
            <w:tcW w:w="1633" w:type="dxa"/>
            <w:vAlign w:val="bottom"/>
          </w:tcPr>
          <w:p w:rsidR="0075165B" w:rsidRPr="0057764A" w:rsidRDefault="0075165B" w:rsidP="002A1F86">
            <w:pPr>
              <w:jc w:val="right"/>
              <w:rPr>
                <w:rFonts w:ascii="Sylfaen" w:hAnsi="Sylfaen"/>
                <w:sz w:val="18"/>
                <w:szCs w:val="18"/>
              </w:rPr>
            </w:pPr>
            <w:r w:rsidRPr="0057764A">
              <w:rPr>
                <w:rFonts w:ascii="Sylfaen" w:hAnsi="Sylfaen"/>
                <w:sz w:val="18"/>
                <w:szCs w:val="18"/>
              </w:rPr>
              <w:t>33631170</w:t>
            </w:r>
          </w:p>
        </w:tc>
        <w:tc>
          <w:tcPr>
            <w:tcW w:w="2641" w:type="dxa"/>
            <w:vAlign w:val="center"/>
          </w:tcPr>
          <w:p w:rsidR="0075165B" w:rsidRPr="0057764A" w:rsidRDefault="0075165B" w:rsidP="002A1F86">
            <w:pPr>
              <w:rPr>
                <w:rFonts w:ascii="Sylfaen" w:hAnsi="Sylfaen"/>
                <w:sz w:val="18"/>
                <w:szCs w:val="18"/>
              </w:rPr>
            </w:pPr>
            <w:r w:rsidRPr="002C5DE8">
              <w:rPr>
                <w:rFonts w:ascii="Sylfaen" w:hAnsi="Sylfaen"/>
                <w:sz w:val="18"/>
                <w:szCs w:val="18"/>
              </w:rPr>
              <w:t>Тобрамицин глазные капли 3,0 г</w:t>
            </w:r>
          </w:p>
        </w:tc>
        <w:tc>
          <w:tcPr>
            <w:tcW w:w="1925" w:type="dxa"/>
          </w:tcPr>
          <w:p w:rsidR="0075165B" w:rsidRPr="00B138F3" w:rsidRDefault="0075165B" w:rsidP="002A1F86">
            <w:pPr>
              <w:widowControl w:val="0"/>
              <w:jc w:val="center"/>
              <w:rPr>
                <w:rFonts w:ascii="GHEA Grapalat" w:hAnsi="GHEA Grapalat"/>
                <w:sz w:val="16"/>
                <w:szCs w:val="16"/>
              </w:rPr>
            </w:pPr>
          </w:p>
        </w:tc>
        <w:tc>
          <w:tcPr>
            <w:tcW w:w="1467" w:type="dxa"/>
            <w:vAlign w:val="center"/>
          </w:tcPr>
          <w:p w:rsidR="0075165B" w:rsidRPr="0057764A" w:rsidRDefault="0075165B" w:rsidP="002A1F86">
            <w:pPr>
              <w:rPr>
                <w:rFonts w:ascii="Sylfaen" w:hAnsi="Sylfaen"/>
                <w:sz w:val="18"/>
                <w:szCs w:val="18"/>
              </w:rPr>
            </w:pPr>
            <w:r w:rsidRPr="002C5DE8">
              <w:rPr>
                <w:rFonts w:ascii="Sylfaen" w:hAnsi="Sylfaen"/>
                <w:sz w:val="18"/>
                <w:szCs w:val="18"/>
              </w:rPr>
              <w:t>Тобрамицин глазные капли 3 мг / мл 3,0 г</w:t>
            </w:r>
          </w:p>
        </w:tc>
        <w:tc>
          <w:tcPr>
            <w:tcW w:w="1085" w:type="dxa"/>
          </w:tcPr>
          <w:p w:rsidR="0075165B" w:rsidRDefault="0075165B" w:rsidP="002A1F86">
            <w:proofErr w:type="gramStart"/>
            <w:r w:rsidRPr="00E64A4E">
              <w:rPr>
                <w:rFonts w:ascii="Sylfaen" w:hAnsi="Sylfaen"/>
                <w:color w:val="000000"/>
                <w:sz w:val="18"/>
                <w:szCs w:val="18"/>
              </w:rPr>
              <w:t>шт</w:t>
            </w:r>
            <w:proofErr w:type="gramEnd"/>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hy-AM"/>
              </w:rPr>
              <w:t>17</w:t>
            </w:r>
            <w:r>
              <w:rPr>
                <w:rFonts w:ascii="Calibri" w:hAnsi="Calibri" w:cs="Calibri"/>
                <w:sz w:val="16"/>
                <w:szCs w:val="16"/>
                <w:lang w:val="en-US"/>
              </w:rPr>
              <w:t>2</w:t>
            </w:r>
          </w:p>
        </w:tc>
        <w:tc>
          <w:tcPr>
            <w:tcW w:w="1633" w:type="dxa"/>
            <w:vAlign w:val="bottom"/>
          </w:tcPr>
          <w:p w:rsidR="0075165B" w:rsidRPr="002F20EB" w:rsidRDefault="0075165B" w:rsidP="002A1F86">
            <w:pPr>
              <w:rPr>
                <w:rFonts w:ascii="Sylfaen" w:hAnsi="Sylfaen"/>
                <w:sz w:val="16"/>
                <w:szCs w:val="16"/>
              </w:rPr>
            </w:pPr>
            <w:r w:rsidRPr="002F20EB">
              <w:rPr>
                <w:rFonts w:ascii="Sylfaen" w:hAnsi="Sylfaen"/>
                <w:sz w:val="16"/>
                <w:szCs w:val="16"/>
              </w:rPr>
              <w:t>33661137</w:t>
            </w:r>
          </w:p>
        </w:tc>
        <w:tc>
          <w:tcPr>
            <w:tcW w:w="2641" w:type="dxa"/>
            <w:vAlign w:val="center"/>
          </w:tcPr>
          <w:p w:rsidR="0075165B" w:rsidRPr="005F51F5" w:rsidRDefault="0075165B" w:rsidP="002A1F86">
            <w:pPr>
              <w:rPr>
                <w:rFonts w:ascii="Sylfaen" w:hAnsi="Sylfaen"/>
                <w:sz w:val="20"/>
                <w:szCs w:val="20"/>
                <w:highlight w:val="yellow"/>
              </w:rPr>
            </w:pPr>
            <w:r w:rsidRPr="002F20EB">
              <w:rPr>
                <w:rFonts w:ascii="Sylfaen" w:hAnsi="Sylfaen"/>
                <w:sz w:val="20"/>
                <w:szCs w:val="20"/>
              </w:rPr>
              <w:t>Лоразепам</w:t>
            </w:r>
          </w:p>
        </w:tc>
        <w:tc>
          <w:tcPr>
            <w:tcW w:w="1925" w:type="dxa"/>
          </w:tcPr>
          <w:p w:rsidR="0075165B" w:rsidRPr="005F51F5" w:rsidRDefault="0075165B" w:rsidP="002A1F86">
            <w:pPr>
              <w:jc w:val="center"/>
              <w:rPr>
                <w:rFonts w:ascii="Sylfaen" w:hAnsi="Sylfaen"/>
                <w:sz w:val="18"/>
                <w:szCs w:val="18"/>
                <w:highlight w:val="yellow"/>
              </w:rPr>
            </w:pPr>
          </w:p>
        </w:tc>
        <w:tc>
          <w:tcPr>
            <w:tcW w:w="1467" w:type="dxa"/>
            <w:vAlign w:val="center"/>
          </w:tcPr>
          <w:p w:rsidR="0075165B" w:rsidRPr="005F51F5" w:rsidRDefault="0075165B" w:rsidP="002A1F86">
            <w:pPr>
              <w:rPr>
                <w:rFonts w:ascii="Sylfaen" w:hAnsi="Sylfaen"/>
                <w:sz w:val="20"/>
                <w:szCs w:val="20"/>
                <w:highlight w:val="yellow"/>
              </w:rPr>
            </w:pPr>
            <w:r w:rsidRPr="002F20EB">
              <w:rPr>
                <w:rFonts w:ascii="Sylfaen" w:hAnsi="Sylfaen"/>
                <w:sz w:val="20"/>
                <w:szCs w:val="20"/>
              </w:rPr>
              <w:t>Лоразепам 2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en-US"/>
              </w:rPr>
              <w:t>173</w:t>
            </w:r>
          </w:p>
        </w:tc>
        <w:tc>
          <w:tcPr>
            <w:tcW w:w="1633" w:type="dxa"/>
            <w:vAlign w:val="bottom"/>
          </w:tcPr>
          <w:p w:rsidR="0075165B" w:rsidRDefault="0075165B" w:rsidP="002A1F86">
            <w:pPr>
              <w:rPr>
                <w:rFonts w:ascii="Arial Armenian" w:hAnsi="Arial Armenian" w:cs="Calibri"/>
                <w:sz w:val="18"/>
                <w:szCs w:val="18"/>
              </w:rPr>
            </w:pPr>
            <w:r>
              <w:rPr>
                <w:rFonts w:ascii="Arial Armenian" w:hAnsi="Arial Armenian" w:cs="Calibri"/>
                <w:sz w:val="18"/>
                <w:szCs w:val="18"/>
              </w:rPr>
              <w:t>33691176</w:t>
            </w:r>
          </w:p>
          <w:p w:rsidR="0075165B" w:rsidRPr="00601A8B" w:rsidRDefault="0075165B" w:rsidP="002A1F86">
            <w:pPr>
              <w:rPr>
                <w:rFonts w:ascii="Sylfaen" w:hAnsi="Sylfaen"/>
                <w:sz w:val="16"/>
                <w:szCs w:val="16"/>
              </w:rPr>
            </w:pPr>
          </w:p>
        </w:tc>
        <w:tc>
          <w:tcPr>
            <w:tcW w:w="2641" w:type="dxa"/>
            <w:vAlign w:val="center"/>
          </w:tcPr>
          <w:p w:rsidR="0075165B" w:rsidRPr="000C4997" w:rsidRDefault="0075165B" w:rsidP="002A1F86">
            <w:pPr>
              <w:rPr>
                <w:rFonts w:ascii="Sylfaen" w:hAnsi="Sylfaen"/>
                <w:sz w:val="20"/>
                <w:szCs w:val="20"/>
              </w:rPr>
            </w:pPr>
            <w:r w:rsidRPr="00032B27">
              <w:rPr>
                <w:rFonts w:ascii="Sylfaen" w:hAnsi="Sylfaen"/>
                <w:sz w:val="20"/>
                <w:szCs w:val="20"/>
              </w:rPr>
              <w:t>Преднизалон 5 мг</w:t>
            </w:r>
          </w:p>
        </w:tc>
        <w:tc>
          <w:tcPr>
            <w:tcW w:w="1925" w:type="dxa"/>
          </w:tcPr>
          <w:p w:rsidR="0075165B" w:rsidRPr="00601A8B" w:rsidRDefault="0075165B" w:rsidP="002A1F86">
            <w:pPr>
              <w:jc w:val="center"/>
              <w:rPr>
                <w:rFonts w:ascii="Sylfaen" w:hAnsi="Sylfaen"/>
                <w:sz w:val="18"/>
                <w:szCs w:val="18"/>
              </w:rPr>
            </w:pPr>
          </w:p>
        </w:tc>
        <w:tc>
          <w:tcPr>
            <w:tcW w:w="1467" w:type="dxa"/>
            <w:vAlign w:val="center"/>
          </w:tcPr>
          <w:p w:rsidR="0075165B" w:rsidRPr="00601A8B" w:rsidRDefault="0075165B" w:rsidP="002A1F86">
            <w:pPr>
              <w:rPr>
                <w:rFonts w:ascii="Sylfaen" w:hAnsi="Sylfaen"/>
                <w:sz w:val="20"/>
                <w:szCs w:val="20"/>
              </w:rPr>
            </w:pPr>
            <w:r w:rsidRPr="00032B27">
              <w:rPr>
                <w:rFonts w:ascii="Sylfaen" w:hAnsi="Sylfaen"/>
                <w:sz w:val="20"/>
                <w:szCs w:val="20"/>
              </w:rPr>
              <w:t>Преднизалон 5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en-US"/>
              </w:rPr>
              <w:t>174</w:t>
            </w:r>
          </w:p>
        </w:tc>
        <w:tc>
          <w:tcPr>
            <w:tcW w:w="1633" w:type="dxa"/>
            <w:vAlign w:val="bottom"/>
          </w:tcPr>
          <w:p w:rsidR="0075165B" w:rsidRDefault="0075165B" w:rsidP="002A1F86">
            <w:pPr>
              <w:rPr>
                <w:rFonts w:ascii="Calibri" w:hAnsi="Calibri" w:cs="Calibri"/>
                <w:sz w:val="18"/>
                <w:szCs w:val="18"/>
              </w:rPr>
            </w:pPr>
            <w:r>
              <w:rPr>
                <w:rFonts w:ascii="Calibri" w:hAnsi="Calibri" w:cs="Calibri"/>
                <w:sz w:val="18"/>
                <w:szCs w:val="18"/>
              </w:rPr>
              <w:t>33691203</w:t>
            </w:r>
          </w:p>
          <w:p w:rsidR="0075165B" w:rsidRPr="00601A8B" w:rsidRDefault="0075165B" w:rsidP="002A1F86">
            <w:pPr>
              <w:rPr>
                <w:rFonts w:ascii="Sylfaen" w:hAnsi="Sylfaen"/>
                <w:sz w:val="16"/>
                <w:szCs w:val="16"/>
              </w:rPr>
            </w:pPr>
          </w:p>
        </w:tc>
        <w:tc>
          <w:tcPr>
            <w:tcW w:w="2641" w:type="dxa"/>
            <w:vAlign w:val="center"/>
          </w:tcPr>
          <w:p w:rsidR="0075165B" w:rsidRPr="000C4997" w:rsidRDefault="0075165B" w:rsidP="002A1F86">
            <w:pPr>
              <w:rPr>
                <w:rFonts w:ascii="Sylfaen" w:hAnsi="Sylfaen"/>
                <w:sz w:val="20"/>
                <w:szCs w:val="20"/>
              </w:rPr>
            </w:pPr>
            <w:r w:rsidRPr="00032B27">
              <w:rPr>
                <w:rFonts w:ascii="Sylfaen" w:hAnsi="Sylfaen"/>
                <w:sz w:val="20"/>
                <w:szCs w:val="20"/>
              </w:rPr>
              <w:t>Лозартан 100 мг</w:t>
            </w:r>
          </w:p>
        </w:tc>
        <w:tc>
          <w:tcPr>
            <w:tcW w:w="1925" w:type="dxa"/>
          </w:tcPr>
          <w:p w:rsidR="0075165B" w:rsidRPr="00601A8B" w:rsidRDefault="0075165B" w:rsidP="002A1F86">
            <w:pPr>
              <w:jc w:val="center"/>
              <w:rPr>
                <w:rFonts w:ascii="Sylfaen" w:hAnsi="Sylfaen"/>
                <w:sz w:val="18"/>
                <w:szCs w:val="18"/>
              </w:rPr>
            </w:pPr>
          </w:p>
        </w:tc>
        <w:tc>
          <w:tcPr>
            <w:tcW w:w="1467" w:type="dxa"/>
            <w:vAlign w:val="center"/>
          </w:tcPr>
          <w:p w:rsidR="0075165B" w:rsidRDefault="0075165B" w:rsidP="002A1F86">
            <w:pPr>
              <w:rPr>
                <w:rFonts w:ascii="Sylfaen" w:hAnsi="Sylfaen"/>
                <w:sz w:val="20"/>
                <w:szCs w:val="20"/>
              </w:rPr>
            </w:pPr>
            <w:r w:rsidRPr="00032B27">
              <w:rPr>
                <w:rFonts w:ascii="Sylfaen" w:hAnsi="Sylfaen"/>
                <w:sz w:val="20"/>
                <w:szCs w:val="20"/>
              </w:rPr>
              <w:t>Лозартан 100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en-US"/>
              </w:rPr>
              <w:t>175</w:t>
            </w:r>
          </w:p>
        </w:tc>
        <w:tc>
          <w:tcPr>
            <w:tcW w:w="1633" w:type="dxa"/>
            <w:vAlign w:val="bottom"/>
          </w:tcPr>
          <w:p w:rsidR="0075165B" w:rsidRDefault="0075165B" w:rsidP="002A1F86">
            <w:pPr>
              <w:rPr>
                <w:rFonts w:ascii="Calibri" w:hAnsi="Calibri" w:cs="Calibri"/>
                <w:sz w:val="22"/>
                <w:szCs w:val="22"/>
              </w:rPr>
            </w:pPr>
            <w:r>
              <w:rPr>
                <w:rFonts w:ascii="Calibri" w:hAnsi="Calibri" w:cs="Calibri"/>
                <w:sz w:val="22"/>
                <w:szCs w:val="22"/>
              </w:rPr>
              <w:t>33621550</w:t>
            </w:r>
          </w:p>
        </w:tc>
        <w:tc>
          <w:tcPr>
            <w:tcW w:w="2641" w:type="dxa"/>
            <w:vAlign w:val="center"/>
          </w:tcPr>
          <w:p w:rsidR="0075165B" w:rsidRPr="00814466" w:rsidRDefault="0075165B" w:rsidP="002A1F86">
            <w:pPr>
              <w:rPr>
                <w:rFonts w:ascii="Sylfaen" w:hAnsi="Sylfaen"/>
                <w:sz w:val="20"/>
                <w:szCs w:val="20"/>
                <w:highlight w:val="yellow"/>
              </w:rPr>
            </w:pPr>
            <w:r w:rsidRPr="00032B27">
              <w:rPr>
                <w:rFonts w:ascii="Sylfaen" w:hAnsi="Sylfaen"/>
                <w:sz w:val="20"/>
                <w:szCs w:val="20"/>
              </w:rPr>
              <w:t>рамиприл, амлодипин 2,5 мг + 2,5 мг</w:t>
            </w:r>
          </w:p>
        </w:tc>
        <w:tc>
          <w:tcPr>
            <w:tcW w:w="1925" w:type="dxa"/>
          </w:tcPr>
          <w:p w:rsidR="0075165B" w:rsidRPr="00601A8B" w:rsidRDefault="0075165B" w:rsidP="002A1F86">
            <w:pPr>
              <w:jc w:val="center"/>
              <w:rPr>
                <w:rFonts w:ascii="Sylfaen" w:hAnsi="Sylfaen"/>
                <w:sz w:val="18"/>
                <w:szCs w:val="18"/>
              </w:rPr>
            </w:pPr>
          </w:p>
        </w:tc>
        <w:tc>
          <w:tcPr>
            <w:tcW w:w="1467" w:type="dxa"/>
            <w:vAlign w:val="center"/>
          </w:tcPr>
          <w:p w:rsidR="0075165B" w:rsidRDefault="0075165B" w:rsidP="002A1F86">
            <w:pPr>
              <w:rPr>
                <w:rFonts w:ascii="Sylfaen" w:hAnsi="Sylfaen"/>
                <w:sz w:val="20"/>
                <w:szCs w:val="20"/>
              </w:rPr>
            </w:pPr>
            <w:r w:rsidRPr="00032B27">
              <w:rPr>
                <w:rFonts w:ascii="Sylfaen" w:hAnsi="Sylfaen"/>
                <w:sz w:val="20"/>
                <w:szCs w:val="20"/>
              </w:rPr>
              <w:t>рамиприл, амлодипин 2,5 мг + 2,5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1000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en-US"/>
              </w:rPr>
              <w:lastRenderedPageBreak/>
              <w:t>176</w:t>
            </w:r>
          </w:p>
        </w:tc>
        <w:tc>
          <w:tcPr>
            <w:tcW w:w="1633" w:type="dxa"/>
            <w:vAlign w:val="bottom"/>
          </w:tcPr>
          <w:p w:rsidR="0075165B" w:rsidRDefault="0075165B" w:rsidP="002A1F86">
            <w:pPr>
              <w:rPr>
                <w:rFonts w:ascii="Calibri" w:hAnsi="Calibri" w:cs="Calibri"/>
                <w:sz w:val="22"/>
                <w:szCs w:val="22"/>
              </w:rPr>
            </w:pPr>
            <w:r>
              <w:rPr>
                <w:rFonts w:ascii="Calibri" w:hAnsi="Calibri" w:cs="Calibri"/>
                <w:sz w:val="22"/>
                <w:szCs w:val="22"/>
              </w:rPr>
              <w:t>33621550</w:t>
            </w:r>
          </w:p>
        </w:tc>
        <w:tc>
          <w:tcPr>
            <w:tcW w:w="2641" w:type="dxa"/>
            <w:vAlign w:val="center"/>
          </w:tcPr>
          <w:p w:rsidR="0075165B" w:rsidRPr="00814466" w:rsidRDefault="0075165B" w:rsidP="002A1F86">
            <w:pPr>
              <w:rPr>
                <w:rFonts w:ascii="Sylfaen" w:hAnsi="Sylfaen"/>
                <w:sz w:val="20"/>
                <w:szCs w:val="20"/>
                <w:highlight w:val="yellow"/>
              </w:rPr>
            </w:pPr>
            <w:r w:rsidRPr="00032B27">
              <w:rPr>
                <w:rFonts w:ascii="Sylfaen" w:hAnsi="Sylfaen"/>
                <w:sz w:val="20"/>
                <w:szCs w:val="20"/>
              </w:rPr>
              <w:t>рамиприл, амлодипин 5 мг + 5 мг</w:t>
            </w:r>
          </w:p>
        </w:tc>
        <w:tc>
          <w:tcPr>
            <w:tcW w:w="1925" w:type="dxa"/>
          </w:tcPr>
          <w:p w:rsidR="0075165B" w:rsidRPr="00601A8B" w:rsidRDefault="0075165B" w:rsidP="002A1F86">
            <w:pPr>
              <w:jc w:val="center"/>
              <w:rPr>
                <w:rFonts w:ascii="Sylfaen" w:hAnsi="Sylfaen"/>
                <w:sz w:val="18"/>
                <w:szCs w:val="18"/>
              </w:rPr>
            </w:pPr>
          </w:p>
        </w:tc>
        <w:tc>
          <w:tcPr>
            <w:tcW w:w="1467" w:type="dxa"/>
            <w:vAlign w:val="center"/>
          </w:tcPr>
          <w:p w:rsidR="0075165B" w:rsidRDefault="0075165B" w:rsidP="002A1F86">
            <w:pPr>
              <w:rPr>
                <w:rFonts w:ascii="Sylfaen" w:hAnsi="Sylfaen"/>
                <w:sz w:val="20"/>
                <w:szCs w:val="20"/>
              </w:rPr>
            </w:pPr>
            <w:r w:rsidRPr="00032B27">
              <w:rPr>
                <w:rFonts w:ascii="Sylfaen" w:hAnsi="Sylfaen"/>
                <w:sz w:val="20"/>
                <w:szCs w:val="20"/>
              </w:rPr>
              <w:t>рамиприл, амлодипин 5 мг + 5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en-US"/>
              </w:rPr>
              <w:t>177</w:t>
            </w:r>
          </w:p>
        </w:tc>
        <w:tc>
          <w:tcPr>
            <w:tcW w:w="1633" w:type="dxa"/>
            <w:vAlign w:val="bottom"/>
          </w:tcPr>
          <w:p w:rsidR="0075165B" w:rsidRDefault="0075165B" w:rsidP="002A1F86">
            <w:pPr>
              <w:rPr>
                <w:rFonts w:ascii="Calibri" w:hAnsi="Calibri" w:cs="Calibri"/>
                <w:sz w:val="22"/>
                <w:szCs w:val="22"/>
              </w:rPr>
            </w:pPr>
            <w:r>
              <w:rPr>
                <w:rFonts w:ascii="Calibri" w:hAnsi="Calibri" w:cs="Calibri"/>
                <w:sz w:val="22"/>
                <w:szCs w:val="22"/>
              </w:rPr>
              <w:t>33621550</w:t>
            </w:r>
          </w:p>
        </w:tc>
        <w:tc>
          <w:tcPr>
            <w:tcW w:w="2641" w:type="dxa"/>
            <w:vAlign w:val="center"/>
          </w:tcPr>
          <w:p w:rsidR="0075165B" w:rsidRPr="00814466" w:rsidRDefault="0075165B" w:rsidP="002A1F86">
            <w:pPr>
              <w:rPr>
                <w:rFonts w:ascii="Sylfaen" w:hAnsi="Sylfaen"/>
                <w:sz w:val="20"/>
                <w:szCs w:val="20"/>
                <w:highlight w:val="yellow"/>
              </w:rPr>
            </w:pPr>
            <w:r w:rsidRPr="00032B27">
              <w:rPr>
                <w:rFonts w:ascii="Sylfaen" w:hAnsi="Sylfaen"/>
                <w:sz w:val="20"/>
                <w:szCs w:val="20"/>
              </w:rPr>
              <w:t xml:space="preserve">рамиприл, амлодипин 5 мг + </w:t>
            </w:r>
            <w:r>
              <w:rPr>
                <w:rFonts w:ascii="Sylfaen" w:hAnsi="Sylfaen"/>
                <w:sz w:val="20"/>
                <w:szCs w:val="20"/>
                <w:lang w:val="en-US"/>
              </w:rPr>
              <w:t>10</w:t>
            </w:r>
            <w:r w:rsidRPr="00032B27">
              <w:rPr>
                <w:rFonts w:ascii="Sylfaen" w:hAnsi="Sylfaen"/>
                <w:sz w:val="20"/>
                <w:szCs w:val="20"/>
              </w:rPr>
              <w:t xml:space="preserve"> мг</w:t>
            </w:r>
          </w:p>
        </w:tc>
        <w:tc>
          <w:tcPr>
            <w:tcW w:w="1925" w:type="dxa"/>
          </w:tcPr>
          <w:p w:rsidR="0075165B" w:rsidRPr="00601A8B" w:rsidRDefault="0075165B" w:rsidP="002A1F86">
            <w:pPr>
              <w:jc w:val="center"/>
              <w:rPr>
                <w:rFonts w:ascii="Sylfaen" w:hAnsi="Sylfaen"/>
                <w:sz w:val="18"/>
                <w:szCs w:val="18"/>
              </w:rPr>
            </w:pPr>
          </w:p>
        </w:tc>
        <w:tc>
          <w:tcPr>
            <w:tcW w:w="1467" w:type="dxa"/>
            <w:vAlign w:val="center"/>
          </w:tcPr>
          <w:p w:rsidR="0075165B" w:rsidRPr="000C4997" w:rsidRDefault="0075165B" w:rsidP="002A1F86">
            <w:pPr>
              <w:rPr>
                <w:rFonts w:ascii="Sylfaen" w:hAnsi="Sylfaen"/>
                <w:sz w:val="20"/>
                <w:szCs w:val="20"/>
              </w:rPr>
            </w:pPr>
            <w:r w:rsidRPr="00032B27">
              <w:rPr>
                <w:rFonts w:ascii="Sylfaen" w:hAnsi="Sylfaen"/>
                <w:sz w:val="20"/>
                <w:szCs w:val="20"/>
              </w:rPr>
              <w:t xml:space="preserve">рамиприл, амлодипин 5 мг + </w:t>
            </w:r>
            <w:r>
              <w:rPr>
                <w:rFonts w:ascii="Sylfaen" w:hAnsi="Sylfaen"/>
                <w:sz w:val="20"/>
                <w:szCs w:val="20"/>
                <w:lang w:val="en-US"/>
              </w:rPr>
              <w:t>10</w:t>
            </w:r>
            <w:r w:rsidRPr="00032B27">
              <w:rPr>
                <w:rFonts w:ascii="Sylfaen" w:hAnsi="Sylfaen"/>
                <w:sz w:val="20"/>
                <w:szCs w:val="20"/>
              </w:rPr>
              <w:t xml:space="preserve">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500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Pr="00675F86" w:rsidRDefault="0075165B" w:rsidP="002A1F86">
            <w:pPr>
              <w:jc w:val="right"/>
              <w:rPr>
                <w:rFonts w:ascii="Calibri" w:hAnsi="Calibri" w:cs="Calibri"/>
                <w:sz w:val="16"/>
                <w:szCs w:val="16"/>
                <w:lang w:val="en-US"/>
              </w:rPr>
            </w:pPr>
            <w:r>
              <w:rPr>
                <w:rFonts w:ascii="Calibri" w:hAnsi="Calibri" w:cs="Calibri"/>
                <w:sz w:val="16"/>
                <w:szCs w:val="16"/>
                <w:lang w:val="en-US"/>
              </w:rPr>
              <w:t>178</w:t>
            </w:r>
          </w:p>
        </w:tc>
        <w:tc>
          <w:tcPr>
            <w:tcW w:w="1633" w:type="dxa"/>
            <w:vAlign w:val="bottom"/>
          </w:tcPr>
          <w:p w:rsidR="0075165B" w:rsidRDefault="0075165B" w:rsidP="002A1F86">
            <w:pPr>
              <w:rPr>
                <w:rFonts w:ascii="Calibri" w:hAnsi="Calibri" w:cs="Calibri"/>
                <w:sz w:val="22"/>
                <w:szCs w:val="22"/>
              </w:rPr>
            </w:pPr>
            <w:r>
              <w:rPr>
                <w:rFonts w:ascii="Calibri" w:hAnsi="Calibri" w:cs="Calibri"/>
                <w:sz w:val="22"/>
                <w:szCs w:val="22"/>
              </w:rPr>
              <w:t>33651224</w:t>
            </w:r>
          </w:p>
          <w:p w:rsidR="0075165B" w:rsidRPr="00601A8B" w:rsidRDefault="0075165B" w:rsidP="002A1F86">
            <w:pPr>
              <w:rPr>
                <w:rFonts w:ascii="Sylfaen" w:hAnsi="Sylfaen"/>
                <w:sz w:val="16"/>
                <w:szCs w:val="16"/>
              </w:rPr>
            </w:pPr>
          </w:p>
        </w:tc>
        <w:tc>
          <w:tcPr>
            <w:tcW w:w="2641" w:type="dxa"/>
            <w:vAlign w:val="center"/>
          </w:tcPr>
          <w:p w:rsidR="0075165B" w:rsidRPr="00596E7D" w:rsidRDefault="0075165B" w:rsidP="002A1F86">
            <w:pPr>
              <w:rPr>
                <w:rFonts w:ascii="Sylfaen" w:hAnsi="Sylfaen"/>
                <w:sz w:val="20"/>
                <w:szCs w:val="20"/>
              </w:rPr>
            </w:pPr>
            <w:r w:rsidRPr="00032B27">
              <w:rPr>
                <w:rFonts w:ascii="Sylfaen" w:hAnsi="Sylfaen"/>
                <w:sz w:val="20"/>
                <w:szCs w:val="20"/>
              </w:rPr>
              <w:t>Метотрексат 2,5 мг</w:t>
            </w:r>
          </w:p>
        </w:tc>
        <w:tc>
          <w:tcPr>
            <w:tcW w:w="1925" w:type="dxa"/>
          </w:tcPr>
          <w:p w:rsidR="0075165B" w:rsidRPr="00601A8B" w:rsidRDefault="0075165B" w:rsidP="002A1F86">
            <w:pPr>
              <w:jc w:val="center"/>
              <w:rPr>
                <w:rFonts w:ascii="Sylfaen" w:hAnsi="Sylfaen"/>
                <w:sz w:val="18"/>
                <w:szCs w:val="18"/>
              </w:rPr>
            </w:pPr>
          </w:p>
        </w:tc>
        <w:tc>
          <w:tcPr>
            <w:tcW w:w="1467" w:type="dxa"/>
            <w:vAlign w:val="center"/>
          </w:tcPr>
          <w:p w:rsidR="0075165B" w:rsidRPr="00596E7D" w:rsidRDefault="0075165B" w:rsidP="002A1F86">
            <w:pPr>
              <w:rPr>
                <w:rFonts w:ascii="Sylfaen" w:hAnsi="Sylfaen"/>
                <w:sz w:val="20"/>
                <w:szCs w:val="20"/>
              </w:rPr>
            </w:pPr>
            <w:r w:rsidRPr="00032B27">
              <w:rPr>
                <w:rFonts w:ascii="Sylfaen" w:hAnsi="Sylfaen"/>
                <w:sz w:val="20"/>
                <w:szCs w:val="20"/>
              </w:rPr>
              <w:t>Метотрексат 2,5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rPr>
            </w:pPr>
            <w:r w:rsidRPr="00853928">
              <w:rPr>
                <w:sz w:val="18"/>
                <w:szCs w:val="18"/>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B138F3" w:rsidTr="00311136">
        <w:trPr>
          <w:trHeight w:val="246"/>
          <w:jc w:val="center"/>
        </w:trPr>
        <w:tc>
          <w:tcPr>
            <w:tcW w:w="1242" w:type="dxa"/>
            <w:vAlign w:val="bottom"/>
          </w:tcPr>
          <w:p w:rsidR="0075165B" w:rsidRDefault="0075165B" w:rsidP="002A1F86">
            <w:pPr>
              <w:jc w:val="right"/>
              <w:rPr>
                <w:rFonts w:ascii="Calibri" w:hAnsi="Calibri" w:cs="Calibri"/>
                <w:sz w:val="16"/>
                <w:szCs w:val="16"/>
                <w:lang w:val="en-US"/>
              </w:rPr>
            </w:pPr>
            <w:r>
              <w:rPr>
                <w:rFonts w:ascii="Calibri" w:hAnsi="Calibri" w:cs="Calibri"/>
                <w:sz w:val="16"/>
                <w:szCs w:val="16"/>
                <w:lang w:val="en-US"/>
              </w:rPr>
              <w:t>179</w:t>
            </w:r>
          </w:p>
        </w:tc>
        <w:tc>
          <w:tcPr>
            <w:tcW w:w="1633" w:type="dxa"/>
            <w:vAlign w:val="bottom"/>
          </w:tcPr>
          <w:p w:rsidR="0075165B" w:rsidRDefault="0075165B" w:rsidP="002A1F86">
            <w:pPr>
              <w:rPr>
                <w:rFonts w:ascii="Calibri" w:hAnsi="Calibri" w:cs="Calibri"/>
                <w:sz w:val="22"/>
                <w:szCs w:val="22"/>
              </w:rPr>
            </w:pPr>
            <w:r>
              <w:rPr>
                <w:rFonts w:ascii="Calibri" w:hAnsi="Calibri" w:cs="Calibri"/>
                <w:sz w:val="22"/>
                <w:szCs w:val="22"/>
              </w:rPr>
              <w:t>33621768</w:t>
            </w:r>
          </w:p>
          <w:p w:rsidR="0075165B" w:rsidRPr="00601A8B" w:rsidRDefault="0075165B" w:rsidP="002A1F86">
            <w:pPr>
              <w:rPr>
                <w:rFonts w:ascii="Sylfaen" w:hAnsi="Sylfaen"/>
                <w:sz w:val="16"/>
                <w:szCs w:val="16"/>
              </w:rPr>
            </w:pPr>
          </w:p>
        </w:tc>
        <w:tc>
          <w:tcPr>
            <w:tcW w:w="2641" w:type="dxa"/>
            <w:vAlign w:val="center"/>
          </w:tcPr>
          <w:p w:rsidR="0075165B" w:rsidRDefault="0075165B" w:rsidP="002A1F86">
            <w:pPr>
              <w:rPr>
                <w:rFonts w:ascii="Sylfaen" w:hAnsi="Sylfaen"/>
                <w:sz w:val="20"/>
                <w:szCs w:val="20"/>
              </w:rPr>
            </w:pPr>
            <w:r w:rsidRPr="00032B27">
              <w:rPr>
                <w:rFonts w:ascii="Sylfaen" w:hAnsi="Sylfaen"/>
                <w:sz w:val="20"/>
                <w:szCs w:val="20"/>
              </w:rPr>
              <w:t>Дилтиазем Ретард 90 мг</w:t>
            </w:r>
          </w:p>
        </w:tc>
        <w:tc>
          <w:tcPr>
            <w:tcW w:w="1925" w:type="dxa"/>
          </w:tcPr>
          <w:p w:rsidR="0075165B" w:rsidRPr="00601A8B" w:rsidRDefault="0075165B" w:rsidP="002A1F86">
            <w:pPr>
              <w:jc w:val="center"/>
              <w:rPr>
                <w:rFonts w:ascii="Sylfaen" w:hAnsi="Sylfaen"/>
                <w:sz w:val="18"/>
                <w:szCs w:val="18"/>
              </w:rPr>
            </w:pPr>
          </w:p>
        </w:tc>
        <w:tc>
          <w:tcPr>
            <w:tcW w:w="1467" w:type="dxa"/>
            <w:vAlign w:val="center"/>
          </w:tcPr>
          <w:p w:rsidR="0075165B" w:rsidRDefault="0075165B" w:rsidP="002A1F86">
            <w:pPr>
              <w:rPr>
                <w:rFonts w:ascii="Sylfaen" w:hAnsi="Sylfaen"/>
                <w:sz w:val="20"/>
                <w:szCs w:val="20"/>
              </w:rPr>
            </w:pPr>
            <w:r w:rsidRPr="00032B27">
              <w:rPr>
                <w:rFonts w:ascii="Sylfaen" w:hAnsi="Sylfaen"/>
                <w:sz w:val="20"/>
                <w:szCs w:val="20"/>
              </w:rPr>
              <w:t>Дилтиазем Ретард 90 мг</w:t>
            </w:r>
          </w:p>
        </w:tc>
        <w:tc>
          <w:tcPr>
            <w:tcW w:w="1085" w:type="dxa"/>
          </w:tcPr>
          <w:p w:rsidR="0075165B" w:rsidRDefault="0075165B" w:rsidP="002A1F86">
            <w:r w:rsidRPr="009C6E8E">
              <w:rPr>
                <w:rFonts w:ascii="Sylfaen" w:hAnsi="Sylfaen"/>
                <w:sz w:val="18"/>
                <w:szCs w:val="18"/>
              </w:rPr>
              <w:t>таблетка</w:t>
            </w:r>
          </w:p>
        </w:tc>
        <w:tc>
          <w:tcPr>
            <w:tcW w:w="1104" w:type="dxa"/>
          </w:tcPr>
          <w:p w:rsidR="0075165B" w:rsidRPr="00B138F3" w:rsidRDefault="0075165B" w:rsidP="002A1F86">
            <w:pPr>
              <w:widowControl w:val="0"/>
              <w:jc w:val="center"/>
              <w:rPr>
                <w:rFonts w:ascii="GHEA Grapalat" w:hAnsi="GHEA Grapalat"/>
                <w:sz w:val="16"/>
                <w:szCs w:val="16"/>
              </w:rPr>
            </w:pPr>
          </w:p>
        </w:tc>
        <w:tc>
          <w:tcPr>
            <w:tcW w:w="1134" w:type="dxa"/>
          </w:tcPr>
          <w:p w:rsidR="0075165B" w:rsidRPr="00B138F3" w:rsidRDefault="0075165B" w:rsidP="002A1F86">
            <w:pPr>
              <w:widowControl w:val="0"/>
              <w:jc w:val="center"/>
              <w:rPr>
                <w:rFonts w:ascii="GHEA Grapalat" w:hAnsi="GHEA Grapalat"/>
                <w:sz w:val="16"/>
                <w:szCs w:val="16"/>
              </w:rPr>
            </w:pPr>
          </w:p>
        </w:tc>
        <w:tc>
          <w:tcPr>
            <w:tcW w:w="992" w:type="dxa"/>
          </w:tcPr>
          <w:p w:rsidR="0075165B" w:rsidRPr="00853928" w:rsidRDefault="0075165B" w:rsidP="002A1F86">
            <w:pPr>
              <w:rPr>
                <w:sz w:val="18"/>
                <w:szCs w:val="18"/>
                <w:highlight w:val="yellow"/>
              </w:rPr>
            </w:pPr>
            <w:r w:rsidRPr="00853928">
              <w:rPr>
                <w:sz w:val="18"/>
                <w:szCs w:val="18"/>
                <w:highlight w:val="yellow"/>
              </w:rPr>
              <w:t>200</w:t>
            </w:r>
          </w:p>
        </w:tc>
        <w:tc>
          <w:tcPr>
            <w:tcW w:w="1022" w:type="dxa"/>
          </w:tcPr>
          <w:p w:rsidR="0075165B" w:rsidRDefault="0075165B" w:rsidP="002A1F8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2A1F8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jc w:val="both"/>
              <w:rPr>
                <w:rFonts w:ascii="Sylfaen" w:hAnsi="Sylfaen"/>
                <w:sz w:val="20"/>
              </w:rPr>
            </w:pPr>
            <w:r>
              <w:rPr>
                <w:rFonts w:ascii="Sylfaen" w:hAnsi="Sylfaen"/>
                <w:sz w:val="20"/>
              </w:rPr>
              <w:t>1</w:t>
            </w:r>
            <w:r w:rsidRPr="00853928">
              <w:rPr>
                <w:rFonts w:ascii="Sylfaen" w:hAnsi="Sylfaen"/>
                <w:sz w:val="20"/>
              </w:rPr>
              <w:t>80</w:t>
            </w:r>
          </w:p>
        </w:tc>
        <w:tc>
          <w:tcPr>
            <w:tcW w:w="1633" w:type="dxa"/>
          </w:tcPr>
          <w:p w:rsidR="0075165B" w:rsidRPr="00853928" w:rsidRDefault="0075165B" w:rsidP="00311136">
            <w:pPr>
              <w:jc w:val="both"/>
              <w:rPr>
                <w:rFonts w:ascii="Sylfaen" w:hAnsi="Sylfaen"/>
                <w:sz w:val="20"/>
                <w:lang w:val="hy-AM"/>
              </w:rPr>
            </w:pPr>
            <w:r w:rsidRPr="00853928">
              <w:rPr>
                <w:rFonts w:ascii="Sylfaen" w:hAnsi="Sylfaen"/>
                <w:sz w:val="20"/>
                <w:lang w:val="hy-AM"/>
              </w:rPr>
              <w:t>33691176</w:t>
            </w:r>
          </w:p>
        </w:tc>
        <w:tc>
          <w:tcPr>
            <w:tcW w:w="2641" w:type="dxa"/>
          </w:tcPr>
          <w:p w:rsidR="0075165B" w:rsidRPr="00311136" w:rsidRDefault="0075165B" w:rsidP="00311136">
            <w:pPr>
              <w:pStyle w:val="HTML"/>
              <w:shd w:val="clear" w:color="auto" w:fill="F8F9FA"/>
              <w:spacing w:line="540" w:lineRule="atLeast"/>
              <w:rPr>
                <w:color w:val="202124"/>
                <w:sz w:val="18"/>
                <w:szCs w:val="18"/>
              </w:rPr>
            </w:pPr>
            <w:r w:rsidRPr="00311136">
              <w:rPr>
                <w:color w:val="202124"/>
                <w:sz w:val="18"/>
                <w:szCs w:val="18"/>
              </w:rPr>
              <w:t>Гидрохлоротиазид 25 мг</w:t>
            </w:r>
          </w:p>
          <w:p w:rsidR="0075165B" w:rsidRPr="00853928" w:rsidRDefault="0075165B" w:rsidP="00311136">
            <w:pPr>
              <w:jc w:val="both"/>
              <w:rPr>
                <w:rFonts w:ascii="Sylfaen" w:hAnsi="Sylfaen"/>
                <w:sz w:val="20"/>
                <w:lang w:val="hy-AM"/>
              </w:rPr>
            </w:pPr>
          </w:p>
        </w:tc>
        <w:tc>
          <w:tcPr>
            <w:tcW w:w="1925" w:type="dxa"/>
          </w:tcPr>
          <w:p w:rsidR="0075165B" w:rsidRPr="00853928" w:rsidRDefault="0075165B" w:rsidP="00311136">
            <w:pPr>
              <w:jc w:val="both"/>
              <w:rPr>
                <w:rFonts w:ascii="Sylfaen" w:hAnsi="Sylfaen"/>
                <w:sz w:val="20"/>
              </w:rPr>
            </w:pPr>
          </w:p>
        </w:tc>
        <w:tc>
          <w:tcPr>
            <w:tcW w:w="1467" w:type="dxa"/>
          </w:tcPr>
          <w:p w:rsidR="0075165B" w:rsidRPr="00311136" w:rsidRDefault="0075165B" w:rsidP="00311136">
            <w:pPr>
              <w:pStyle w:val="HTML"/>
              <w:shd w:val="clear" w:color="auto" w:fill="F8F9FA"/>
              <w:spacing w:line="540" w:lineRule="atLeast"/>
              <w:rPr>
                <w:color w:val="202124"/>
                <w:sz w:val="18"/>
                <w:szCs w:val="18"/>
              </w:rPr>
            </w:pPr>
            <w:r w:rsidRPr="00311136">
              <w:rPr>
                <w:color w:val="202124"/>
                <w:sz w:val="18"/>
                <w:szCs w:val="18"/>
              </w:rPr>
              <w:t>Гидрохлоротиазид 25 мг</w:t>
            </w:r>
          </w:p>
          <w:p w:rsidR="0075165B" w:rsidRPr="00853928" w:rsidRDefault="0075165B" w:rsidP="00311136">
            <w:pPr>
              <w:jc w:val="both"/>
              <w:rPr>
                <w:rFonts w:ascii="Sylfaen" w:hAnsi="Sylfaen"/>
                <w:sz w:val="20"/>
                <w:lang w:val="hy-AM"/>
              </w:rPr>
            </w:pPr>
          </w:p>
        </w:tc>
        <w:tc>
          <w:tcPr>
            <w:tcW w:w="1085" w:type="dxa"/>
          </w:tcPr>
          <w:p w:rsidR="0075165B" w:rsidRDefault="0075165B" w:rsidP="00311136">
            <w:r w:rsidRPr="009C6E8E">
              <w:rPr>
                <w:rFonts w:ascii="Sylfaen" w:hAnsi="Sylfaen"/>
                <w:sz w:val="18"/>
                <w:szCs w:val="18"/>
              </w:rPr>
              <w:t>таблетка</w:t>
            </w:r>
          </w:p>
        </w:tc>
        <w:tc>
          <w:tcPr>
            <w:tcW w:w="1104" w:type="dxa"/>
          </w:tcPr>
          <w:p w:rsidR="0075165B" w:rsidRPr="00853928" w:rsidRDefault="0075165B" w:rsidP="00311136">
            <w:pPr>
              <w:jc w:val="both"/>
              <w:rPr>
                <w:rFonts w:ascii="Sylfaen" w:hAnsi="Sylfaen"/>
                <w:sz w:val="20"/>
                <w:lang w:val="hy-AM"/>
              </w:rPr>
            </w:pPr>
            <w:r w:rsidRPr="00853928">
              <w:rPr>
                <w:rFonts w:ascii="Sylfaen" w:hAnsi="Sylfaen"/>
                <w:sz w:val="20"/>
                <w:lang w:val="hy-AM"/>
              </w:rPr>
              <w:t>48</w:t>
            </w:r>
          </w:p>
        </w:tc>
        <w:tc>
          <w:tcPr>
            <w:tcW w:w="1134" w:type="dxa"/>
          </w:tcPr>
          <w:p w:rsidR="0075165B" w:rsidRPr="00853928" w:rsidRDefault="0075165B" w:rsidP="00311136">
            <w:pPr>
              <w:jc w:val="both"/>
              <w:rPr>
                <w:rFonts w:ascii="Sylfaen" w:hAnsi="Sylfaen"/>
                <w:sz w:val="20"/>
              </w:rPr>
            </w:pPr>
          </w:p>
        </w:tc>
        <w:tc>
          <w:tcPr>
            <w:tcW w:w="992" w:type="dxa"/>
          </w:tcPr>
          <w:p w:rsidR="0075165B" w:rsidRPr="00853928" w:rsidRDefault="0075165B" w:rsidP="00B92550">
            <w:pPr>
              <w:jc w:val="both"/>
              <w:rPr>
                <w:rFonts w:ascii="Sylfaen" w:hAnsi="Sylfaen"/>
                <w:sz w:val="20"/>
                <w:lang w:val="hy-AM"/>
              </w:rPr>
            </w:pPr>
            <w:r w:rsidRPr="00853928">
              <w:rPr>
                <w:rFonts w:ascii="Sylfaen" w:hAnsi="Sylfaen"/>
                <w:sz w:val="20"/>
                <w:lang w:val="hy-AM"/>
              </w:rPr>
              <w:t>200</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jc w:val="both"/>
              <w:rPr>
                <w:rFonts w:ascii="Sylfaen" w:hAnsi="Sylfaen"/>
                <w:sz w:val="20"/>
              </w:rPr>
            </w:pPr>
            <w:r w:rsidRPr="00853928">
              <w:rPr>
                <w:rFonts w:ascii="Sylfaen" w:hAnsi="Sylfaen"/>
                <w:sz w:val="20"/>
              </w:rPr>
              <w:t>181</w:t>
            </w:r>
          </w:p>
        </w:tc>
        <w:tc>
          <w:tcPr>
            <w:tcW w:w="1633" w:type="dxa"/>
          </w:tcPr>
          <w:p w:rsidR="0075165B" w:rsidRPr="00853928" w:rsidRDefault="0075165B" w:rsidP="00311136">
            <w:pPr>
              <w:jc w:val="both"/>
              <w:rPr>
                <w:rFonts w:ascii="Sylfaen" w:hAnsi="Sylfaen"/>
                <w:sz w:val="20"/>
              </w:rPr>
            </w:pPr>
            <w:r w:rsidRPr="00853928">
              <w:rPr>
                <w:rFonts w:ascii="Sylfaen" w:hAnsi="Sylfaen"/>
                <w:sz w:val="22"/>
                <w:szCs w:val="22"/>
              </w:rPr>
              <w:t>33631290</w:t>
            </w:r>
          </w:p>
        </w:tc>
        <w:tc>
          <w:tcPr>
            <w:tcW w:w="2641" w:type="dxa"/>
          </w:tcPr>
          <w:p w:rsidR="0075165B" w:rsidRPr="00853928" w:rsidRDefault="0075165B" w:rsidP="00311136">
            <w:pPr>
              <w:jc w:val="both"/>
              <w:rPr>
                <w:rFonts w:ascii="Sylfaen" w:hAnsi="Sylfaen"/>
                <w:sz w:val="20"/>
                <w:szCs w:val="20"/>
              </w:rPr>
            </w:pPr>
            <w:r w:rsidRPr="00E1028A">
              <w:rPr>
                <w:rFonts w:ascii="Sylfaen" w:hAnsi="Sylfaen"/>
                <w:sz w:val="20"/>
                <w:szCs w:val="20"/>
              </w:rPr>
              <w:t xml:space="preserve">Ибупрофен раствор для внутреннего применения </w:t>
            </w:r>
            <w:r w:rsidRPr="00E1028A">
              <w:rPr>
                <w:rFonts w:ascii="Sylfaen" w:hAnsi="Sylfaen"/>
                <w:sz w:val="20"/>
                <w:szCs w:val="20"/>
              </w:rPr>
              <w:lastRenderedPageBreak/>
              <w:t>20 мг / мл</w:t>
            </w:r>
          </w:p>
        </w:tc>
        <w:tc>
          <w:tcPr>
            <w:tcW w:w="1925" w:type="dxa"/>
          </w:tcPr>
          <w:p w:rsidR="0075165B" w:rsidRPr="00853928" w:rsidRDefault="0075165B" w:rsidP="00311136">
            <w:pPr>
              <w:jc w:val="both"/>
              <w:rPr>
                <w:rFonts w:ascii="Sylfaen" w:hAnsi="Sylfaen"/>
                <w:sz w:val="20"/>
                <w:szCs w:val="20"/>
              </w:rPr>
            </w:pPr>
          </w:p>
        </w:tc>
        <w:tc>
          <w:tcPr>
            <w:tcW w:w="1467" w:type="dxa"/>
          </w:tcPr>
          <w:p w:rsidR="0075165B" w:rsidRPr="00853928" w:rsidRDefault="0075165B" w:rsidP="00311136">
            <w:pPr>
              <w:jc w:val="both"/>
              <w:rPr>
                <w:rFonts w:ascii="Sylfaen" w:hAnsi="Sylfaen"/>
                <w:sz w:val="20"/>
                <w:szCs w:val="20"/>
              </w:rPr>
            </w:pPr>
            <w:r w:rsidRPr="00E1028A">
              <w:rPr>
                <w:rFonts w:ascii="Sylfaen" w:hAnsi="Sylfaen"/>
                <w:sz w:val="20"/>
                <w:szCs w:val="20"/>
              </w:rPr>
              <w:t xml:space="preserve">Ибупрофен раствор для </w:t>
            </w:r>
            <w:r w:rsidRPr="00E1028A">
              <w:rPr>
                <w:rFonts w:ascii="Sylfaen" w:hAnsi="Sylfaen"/>
                <w:sz w:val="20"/>
                <w:szCs w:val="20"/>
              </w:rPr>
              <w:lastRenderedPageBreak/>
              <w:t>внутреннего применения 20 мг / мл</w:t>
            </w:r>
          </w:p>
        </w:tc>
        <w:tc>
          <w:tcPr>
            <w:tcW w:w="1085" w:type="dxa"/>
          </w:tcPr>
          <w:p w:rsidR="0075165B" w:rsidRPr="00853928" w:rsidRDefault="0075165B" w:rsidP="00311136">
            <w:pPr>
              <w:jc w:val="both"/>
              <w:rPr>
                <w:rFonts w:ascii="Sylfaen" w:hAnsi="Sylfaen"/>
                <w:sz w:val="20"/>
                <w:lang w:val="hy-AM"/>
              </w:rPr>
            </w:pPr>
            <w:r w:rsidRPr="00853928">
              <w:rPr>
                <w:rFonts w:ascii="Sylfaen" w:hAnsi="Sylfaen"/>
                <w:sz w:val="20"/>
                <w:lang w:val="hy-AM"/>
              </w:rPr>
              <w:lastRenderedPageBreak/>
              <w:t>հատ</w:t>
            </w:r>
          </w:p>
        </w:tc>
        <w:tc>
          <w:tcPr>
            <w:tcW w:w="1104" w:type="dxa"/>
          </w:tcPr>
          <w:p w:rsidR="0075165B" w:rsidRPr="00853928" w:rsidRDefault="0075165B" w:rsidP="00311136">
            <w:pPr>
              <w:jc w:val="both"/>
              <w:rPr>
                <w:rFonts w:ascii="Sylfaen" w:hAnsi="Sylfaen"/>
                <w:sz w:val="20"/>
              </w:rPr>
            </w:pPr>
            <w:r w:rsidRPr="00853928">
              <w:rPr>
                <w:rFonts w:ascii="Sylfaen" w:hAnsi="Sylfaen"/>
                <w:sz w:val="20"/>
              </w:rPr>
              <w:t>2000</w:t>
            </w:r>
          </w:p>
        </w:tc>
        <w:tc>
          <w:tcPr>
            <w:tcW w:w="1134" w:type="dxa"/>
          </w:tcPr>
          <w:p w:rsidR="0075165B" w:rsidRPr="00853928" w:rsidRDefault="0075165B" w:rsidP="00311136">
            <w:pPr>
              <w:jc w:val="both"/>
              <w:rPr>
                <w:rFonts w:ascii="Sylfaen" w:hAnsi="Sylfaen"/>
                <w:sz w:val="20"/>
              </w:rPr>
            </w:pPr>
          </w:p>
        </w:tc>
        <w:tc>
          <w:tcPr>
            <w:tcW w:w="992" w:type="dxa"/>
          </w:tcPr>
          <w:p w:rsidR="0075165B" w:rsidRPr="00853928" w:rsidRDefault="0075165B" w:rsidP="00B92550">
            <w:pPr>
              <w:jc w:val="both"/>
              <w:rPr>
                <w:rFonts w:ascii="Sylfaen" w:hAnsi="Sylfaen"/>
                <w:sz w:val="20"/>
                <w:lang w:val="hy-AM"/>
              </w:rPr>
            </w:pPr>
            <w:r w:rsidRPr="00853928">
              <w:rPr>
                <w:rFonts w:ascii="Sylfaen" w:hAnsi="Sylfaen"/>
                <w:sz w:val="20"/>
                <w:lang w:val="hy-AM"/>
              </w:rPr>
              <w:t>500</w:t>
            </w:r>
          </w:p>
        </w:tc>
        <w:tc>
          <w:tcPr>
            <w:tcW w:w="1022" w:type="dxa"/>
          </w:tcPr>
          <w:p w:rsidR="0075165B" w:rsidRDefault="0075165B" w:rsidP="00311136">
            <w:r w:rsidRPr="00313D34">
              <w:rPr>
                <w:sz w:val="16"/>
                <w:szCs w:val="16"/>
              </w:rPr>
              <w:t xml:space="preserve">Провайдер аптечных сетей в </w:t>
            </w:r>
            <w:r w:rsidRPr="00313D34">
              <w:rPr>
                <w:sz w:val="16"/>
                <w:szCs w:val="16"/>
              </w:rPr>
              <w:lastRenderedPageBreak/>
              <w:t>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jc w:val="both"/>
              <w:rPr>
                <w:rFonts w:ascii="Sylfaen" w:hAnsi="Sylfaen"/>
                <w:sz w:val="20"/>
              </w:rPr>
            </w:pPr>
            <w:r w:rsidRPr="00853928">
              <w:rPr>
                <w:rFonts w:ascii="Sylfaen" w:hAnsi="Sylfaen"/>
                <w:sz w:val="20"/>
              </w:rPr>
              <w:lastRenderedPageBreak/>
              <w:t>182</w:t>
            </w:r>
          </w:p>
        </w:tc>
        <w:tc>
          <w:tcPr>
            <w:tcW w:w="1633" w:type="dxa"/>
          </w:tcPr>
          <w:p w:rsidR="0075165B" w:rsidRPr="00853928" w:rsidRDefault="0075165B" w:rsidP="00311136">
            <w:pPr>
              <w:jc w:val="both"/>
              <w:rPr>
                <w:rFonts w:ascii="Arial Armenian" w:hAnsi="Arial Armenian" w:cs="Calibri"/>
                <w:sz w:val="18"/>
                <w:szCs w:val="18"/>
              </w:rPr>
            </w:pPr>
            <w:r w:rsidRPr="00853928">
              <w:rPr>
                <w:rFonts w:ascii="Arial Armenian" w:hAnsi="Arial Armenian" w:cs="Calibri"/>
                <w:sz w:val="18"/>
                <w:szCs w:val="18"/>
              </w:rPr>
              <w:t>33651115</w:t>
            </w:r>
          </w:p>
          <w:p w:rsidR="0075165B" w:rsidRPr="00853928" w:rsidRDefault="0075165B" w:rsidP="00311136">
            <w:pPr>
              <w:jc w:val="both"/>
              <w:rPr>
                <w:rFonts w:ascii="Sylfaen" w:hAnsi="Sylfaen"/>
                <w:sz w:val="20"/>
              </w:rPr>
            </w:pPr>
          </w:p>
        </w:tc>
        <w:tc>
          <w:tcPr>
            <w:tcW w:w="2641" w:type="dxa"/>
          </w:tcPr>
          <w:p w:rsidR="0075165B" w:rsidRPr="00853928" w:rsidRDefault="0075165B" w:rsidP="00311136">
            <w:pPr>
              <w:jc w:val="both"/>
              <w:rPr>
                <w:rFonts w:ascii="Sylfaen" w:hAnsi="Sylfaen"/>
                <w:sz w:val="20"/>
              </w:rPr>
            </w:pPr>
            <w:r w:rsidRPr="00E1028A">
              <w:rPr>
                <w:rFonts w:ascii="Sylfaen" w:hAnsi="Sylfaen"/>
                <w:sz w:val="20"/>
              </w:rPr>
              <w:t>Цефалексин 250 мг / 5 мл</w:t>
            </w:r>
          </w:p>
        </w:tc>
        <w:tc>
          <w:tcPr>
            <w:tcW w:w="1925" w:type="dxa"/>
          </w:tcPr>
          <w:p w:rsidR="0075165B" w:rsidRPr="00853928" w:rsidRDefault="0075165B" w:rsidP="00311136">
            <w:pPr>
              <w:jc w:val="both"/>
              <w:rPr>
                <w:rFonts w:ascii="Sylfaen" w:hAnsi="Sylfaen"/>
                <w:sz w:val="20"/>
              </w:rPr>
            </w:pPr>
          </w:p>
        </w:tc>
        <w:tc>
          <w:tcPr>
            <w:tcW w:w="1467" w:type="dxa"/>
          </w:tcPr>
          <w:p w:rsidR="0075165B" w:rsidRPr="00853928" w:rsidRDefault="0075165B" w:rsidP="00311136">
            <w:pPr>
              <w:jc w:val="both"/>
              <w:rPr>
                <w:rFonts w:ascii="Sylfaen" w:hAnsi="Sylfaen"/>
                <w:sz w:val="20"/>
              </w:rPr>
            </w:pPr>
            <w:r w:rsidRPr="00E1028A">
              <w:rPr>
                <w:rFonts w:ascii="Sylfaen" w:hAnsi="Sylfaen"/>
                <w:sz w:val="20"/>
              </w:rPr>
              <w:t>Моногидрат цефалексина 250 мг / 5 мл</w:t>
            </w:r>
          </w:p>
        </w:tc>
        <w:tc>
          <w:tcPr>
            <w:tcW w:w="1085" w:type="dxa"/>
          </w:tcPr>
          <w:p w:rsidR="0075165B" w:rsidRPr="00853928" w:rsidRDefault="0075165B" w:rsidP="00311136">
            <w:pPr>
              <w:jc w:val="both"/>
              <w:rPr>
                <w:rFonts w:ascii="Sylfaen" w:hAnsi="Sylfaen"/>
                <w:sz w:val="20"/>
              </w:rPr>
            </w:pPr>
            <w:r w:rsidRPr="00853928">
              <w:rPr>
                <w:rFonts w:ascii="Sylfaen" w:hAnsi="Sylfaen"/>
                <w:sz w:val="20"/>
              </w:rPr>
              <w:t>Սրվակ</w:t>
            </w:r>
          </w:p>
        </w:tc>
        <w:tc>
          <w:tcPr>
            <w:tcW w:w="1104" w:type="dxa"/>
          </w:tcPr>
          <w:p w:rsidR="0075165B" w:rsidRPr="00853928" w:rsidRDefault="0075165B" w:rsidP="00311136">
            <w:pPr>
              <w:jc w:val="both"/>
              <w:rPr>
                <w:rFonts w:ascii="Sylfaen" w:hAnsi="Sylfaen"/>
                <w:sz w:val="20"/>
              </w:rPr>
            </w:pPr>
            <w:r w:rsidRPr="00853928">
              <w:rPr>
                <w:rFonts w:ascii="Sylfaen" w:hAnsi="Sylfaen"/>
                <w:sz w:val="20"/>
              </w:rPr>
              <w:t>900</w:t>
            </w:r>
          </w:p>
        </w:tc>
        <w:tc>
          <w:tcPr>
            <w:tcW w:w="1134" w:type="dxa"/>
          </w:tcPr>
          <w:p w:rsidR="0075165B" w:rsidRPr="00853928" w:rsidRDefault="0075165B" w:rsidP="00311136">
            <w:pPr>
              <w:jc w:val="both"/>
              <w:rPr>
                <w:rFonts w:ascii="Sylfaen" w:hAnsi="Sylfaen"/>
                <w:sz w:val="20"/>
              </w:rPr>
            </w:pPr>
          </w:p>
        </w:tc>
        <w:tc>
          <w:tcPr>
            <w:tcW w:w="992" w:type="dxa"/>
          </w:tcPr>
          <w:p w:rsidR="0075165B" w:rsidRPr="00853928" w:rsidRDefault="0075165B" w:rsidP="00B92550">
            <w:pPr>
              <w:jc w:val="both"/>
              <w:rPr>
                <w:rFonts w:ascii="Sylfaen" w:hAnsi="Sylfaen"/>
                <w:sz w:val="20"/>
                <w:lang w:val="hy-AM"/>
              </w:rPr>
            </w:pPr>
            <w:r w:rsidRPr="00853928">
              <w:rPr>
                <w:rFonts w:ascii="Sylfaen" w:hAnsi="Sylfaen"/>
                <w:sz w:val="20"/>
                <w:lang w:val="hy-AM"/>
              </w:rPr>
              <w:t>50</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jc w:val="both"/>
              <w:rPr>
                <w:rFonts w:ascii="Sylfaen" w:hAnsi="Sylfaen"/>
                <w:sz w:val="20"/>
              </w:rPr>
            </w:pPr>
            <w:r w:rsidRPr="00853928">
              <w:rPr>
                <w:rFonts w:ascii="Sylfaen" w:hAnsi="Sylfaen"/>
                <w:sz w:val="20"/>
              </w:rPr>
              <w:t>183</w:t>
            </w:r>
          </w:p>
        </w:tc>
        <w:tc>
          <w:tcPr>
            <w:tcW w:w="1633" w:type="dxa"/>
          </w:tcPr>
          <w:p w:rsidR="0075165B" w:rsidRPr="00853928" w:rsidRDefault="0075165B" w:rsidP="00311136">
            <w:pPr>
              <w:jc w:val="both"/>
              <w:rPr>
                <w:rFonts w:ascii="Calibri" w:hAnsi="Calibri" w:cs="Calibri"/>
                <w:sz w:val="22"/>
                <w:szCs w:val="22"/>
              </w:rPr>
            </w:pPr>
            <w:r w:rsidRPr="00853928">
              <w:rPr>
                <w:rFonts w:ascii="Calibri" w:hAnsi="Calibri" w:cs="Calibri"/>
                <w:sz w:val="22"/>
                <w:szCs w:val="22"/>
              </w:rPr>
              <w:t>33642220</w:t>
            </w:r>
          </w:p>
          <w:p w:rsidR="0075165B" w:rsidRPr="00853928" w:rsidRDefault="0075165B" w:rsidP="00311136">
            <w:pPr>
              <w:jc w:val="both"/>
              <w:rPr>
                <w:rFonts w:ascii="Sylfaen" w:hAnsi="Sylfaen"/>
                <w:sz w:val="20"/>
              </w:rPr>
            </w:pPr>
          </w:p>
        </w:tc>
        <w:tc>
          <w:tcPr>
            <w:tcW w:w="2641" w:type="dxa"/>
          </w:tcPr>
          <w:p w:rsidR="0075165B" w:rsidRPr="00853928" w:rsidRDefault="0075165B" w:rsidP="00311136">
            <w:pPr>
              <w:jc w:val="both"/>
              <w:rPr>
                <w:rFonts w:ascii="Sylfaen" w:hAnsi="Sylfaen"/>
                <w:sz w:val="20"/>
              </w:rPr>
            </w:pPr>
            <w:r w:rsidRPr="00E1028A">
              <w:rPr>
                <w:rFonts w:ascii="Sylfaen" w:hAnsi="Sylfaen"/>
                <w:sz w:val="20"/>
              </w:rPr>
              <w:t>Метилпреднизолон 1000 мг</w:t>
            </w:r>
          </w:p>
        </w:tc>
        <w:tc>
          <w:tcPr>
            <w:tcW w:w="1925" w:type="dxa"/>
          </w:tcPr>
          <w:p w:rsidR="0075165B" w:rsidRPr="00853928" w:rsidRDefault="0075165B" w:rsidP="00311136">
            <w:pPr>
              <w:jc w:val="both"/>
              <w:rPr>
                <w:rFonts w:ascii="Sylfaen" w:hAnsi="Sylfaen"/>
                <w:sz w:val="20"/>
              </w:rPr>
            </w:pPr>
          </w:p>
        </w:tc>
        <w:tc>
          <w:tcPr>
            <w:tcW w:w="1467" w:type="dxa"/>
          </w:tcPr>
          <w:p w:rsidR="0075165B" w:rsidRPr="00853928" w:rsidRDefault="0075165B" w:rsidP="00311136">
            <w:pPr>
              <w:jc w:val="both"/>
              <w:rPr>
                <w:rFonts w:ascii="Sylfaen" w:hAnsi="Sylfaen"/>
                <w:sz w:val="20"/>
              </w:rPr>
            </w:pPr>
            <w:r w:rsidRPr="00E1028A">
              <w:rPr>
                <w:rFonts w:ascii="Sylfaen" w:hAnsi="Sylfaen"/>
                <w:sz w:val="20"/>
              </w:rPr>
              <w:t>Метилпреднизолон 1000 мг</w:t>
            </w:r>
          </w:p>
        </w:tc>
        <w:tc>
          <w:tcPr>
            <w:tcW w:w="1085" w:type="dxa"/>
          </w:tcPr>
          <w:p w:rsidR="0075165B" w:rsidRPr="00853928" w:rsidRDefault="0075165B" w:rsidP="00311136">
            <w:pPr>
              <w:jc w:val="both"/>
              <w:rPr>
                <w:rFonts w:ascii="Sylfaen" w:hAnsi="Sylfaen"/>
                <w:sz w:val="20"/>
              </w:rPr>
            </w:pPr>
            <w:r w:rsidRPr="00853928">
              <w:rPr>
                <w:rFonts w:ascii="Sylfaen" w:hAnsi="Sylfaen"/>
                <w:sz w:val="20"/>
              </w:rPr>
              <w:t>սրվակ</w:t>
            </w:r>
          </w:p>
        </w:tc>
        <w:tc>
          <w:tcPr>
            <w:tcW w:w="1104" w:type="dxa"/>
          </w:tcPr>
          <w:p w:rsidR="0075165B" w:rsidRPr="00853928" w:rsidRDefault="0075165B" w:rsidP="00311136">
            <w:pPr>
              <w:jc w:val="both"/>
              <w:rPr>
                <w:rFonts w:ascii="Sylfaen" w:hAnsi="Sylfaen"/>
                <w:sz w:val="20"/>
              </w:rPr>
            </w:pPr>
            <w:r w:rsidRPr="00853928">
              <w:rPr>
                <w:rFonts w:ascii="Sylfaen" w:hAnsi="Sylfaen"/>
                <w:sz w:val="20"/>
              </w:rPr>
              <w:t>27900</w:t>
            </w:r>
          </w:p>
        </w:tc>
        <w:tc>
          <w:tcPr>
            <w:tcW w:w="1134" w:type="dxa"/>
          </w:tcPr>
          <w:p w:rsidR="0075165B" w:rsidRPr="00853928" w:rsidRDefault="0075165B" w:rsidP="00311136">
            <w:pPr>
              <w:jc w:val="both"/>
              <w:rPr>
                <w:rFonts w:ascii="Sylfaen" w:hAnsi="Sylfaen"/>
                <w:sz w:val="20"/>
              </w:rPr>
            </w:pPr>
          </w:p>
        </w:tc>
        <w:tc>
          <w:tcPr>
            <w:tcW w:w="992" w:type="dxa"/>
          </w:tcPr>
          <w:p w:rsidR="0075165B" w:rsidRPr="00853928" w:rsidRDefault="0075165B" w:rsidP="00B92550">
            <w:pPr>
              <w:jc w:val="both"/>
              <w:rPr>
                <w:rFonts w:ascii="Sylfaen" w:hAnsi="Sylfaen"/>
                <w:sz w:val="20"/>
                <w:lang w:val="hy-AM"/>
              </w:rPr>
            </w:pPr>
            <w:r w:rsidRPr="00853928">
              <w:rPr>
                <w:rFonts w:ascii="Sylfaen" w:hAnsi="Sylfaen"/>
                <w:sz w:val="20"/>
                <w:lang w:val="hy-AM"/>
              </w:rPr>
              <w:t>12</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jc w:val="both"/>
              <w:rPr>
                <w:rFonts w:ascii="Sylfaen" w:hAnsi="Sylfaen"/>
                <w:sz w:val="20"/>
              </w:rPr>
            </w:pPr>
            <w:r w:rsidRPr="00853928">
              <w:rPr>
                <w:rFonts w:ascii="Sylfaen" w:hAnsi="Sylfaen"/>
                <w:sz w:val="20"/>
              </w:rPr>
              <w:t>184</w:t>
            </w:r>
          </w:p>
        </w:tc>
        <w:tc>
          <w:tcPr>
            <w:tcW w:w="1633" w:type="dxa"/>
          </w:tcPr>
          <w:p w:rsidR="0075165B" w:rsidRPr="00853928" w:rsidRDefault="0075165B" w:rsidP="00311136">
            <w:pPr>
              <w:jc w:val="both"/>
              <w:rPr>
                <w:rFonts w:ascii="Calibri" w:hAnsi="Calibri" w:cs="Calibri"/>
                <w:sz w:val="22"/>
                <w:szCs w:val="22"/>
              </w:rPr>
            </w:pPr>
            <w:r w:rsidRPr="00853928">
              <w:rPr>
                <w:rFonts w:ascii="Calibri" w:hAnsi="Calibri" w:cs="Calibri"/>
                <w:sz w:val="22"/>
                <w:szCs w:val="22"/>
              </w:rPr>
              <w:t>33642220</w:t>
            </w:r>
          </w:p>
          <w:p w:rsidR="0075165B" w:rsidRPr="00853928" w:rsidRDefault="0075165B" w:rsidP="00311136">
            <w:pPr>
              <w:jc w:val="both"/>
              <w:rPr>
                <w:rFonts w:ascii="Sylfaen" w:hAnsi="Sylfaen"/>
                <w:sz w:val="20"/>
              </w:rPr>
            </w:pPr>
          </w:p>
        </w:tc>
        <w:tc>
          <w:tcPr>
            <w:tcW w:w="2641" w:type="dxa"/>
          </w:tcPr>
          <w:p w:rsidR="0075165B" w:rsidRPr="00853928" w:rsidRDefault="0075165B" w:rsidP="00E1028A">
            <w:pPr>
              <w:jc w:val="both"/>
              <w:rPr>
                <w:rFonts w:ascii="Sylfaen" w:hAnsi="Sylfaen"/>
                <w:sz w:val="20"/>
              </w:rPr>
            </w:pPr>
            <w:r w:rsidRPr="00E1028A">
              <w:rPr>
                <w:rFonts w:ascii="Sylfaen" w:hAnsi="Sylfaen"/>
                <w:sz w:val="20"/>
              </w:rPr>
              <w:t xml:space="preserve">Метилпреднизолон </w:t>
            </w:r>
            <w:r>
              <w:rPr>
                <w:rFonts w:ascii="Sylfaen" w:hAnsi="Sylfaen"/>
                <w:sz w:val="20"/>
                <w:lang w:val="en-US"/>
              </w:rPr>
              <w:t>5</w:t>
            </w:r>
            <w:r w:rsidRPr="00E1028A">
              <w:rPr>
                <w:rFonts w:ascii="Sylfaen" w:hAnsi="Sylfaen"/>
                <w:sz w:val="20"/>
              </w:rPr>
              <w:t>00 мг</w:t>
            </w:r>
          </w:p>
        </w:tc>
        <w:tc>
          <w:tcPr>
            <w:tcW w:w="1925" w:type="dxa"/>
          </w:tcPr>
          <w:p w:rsidR="0075165B" w:rsidRPr="00853928" w:rsidRDefault="0075165B" w:rsidP="00311136">
            <w:pPr>
              <w:jc w:val="both"/>
              <w:rPr>
                <w:rFonts w:ascii="Sylfaen" w:hAnsi="Sylfaen"/>
                <w:sz w:val="20"/>
              </w:rPr>
            </w:pPr>
          </w:p>
        </w:tc>
        <w:tc>
          <w:tcPr>
            <w:tcW w:w="1467" w:type="dxa"/>
          </w:tcPr>
          <w:p w:rsidR="0075165B" w:rsidRPr="00853928" w:rsidRDefault="0075165B" w:rsidP="00E1028A">
            <w:pPr>
              <w:jc w:val="both"/>
              <w:rPr>
                <w:rFonts w:ascii="Sylfaen" w:hAnsi="Sylfaen"/>
                <w:sz w:val="20"/>
              </w:rPr>
            </w:pPr>
            <w:r w:rsidRPr="00E1028A">
              <w:rPr>
                <w:rFonts w:ascii="Sylfaen" w:hAnsi="Sylfaen"/>
                <w:sz w:val="20"/>
              </w:rPr>
              <w:t xml:space="preserve">Метилпреднизолон </w:t>
            </w:r>
            <w:r>
              <w:rPr>
                <w:rFonts w:ascii="Sylfaen" w:hAnsi="Sylfaen"/>
                <w:sz w:val="20"/>
                <w:lang w:val="en-US"/>
              </w:rPr>
              <w:t>5</w:t>
            </w:r>
            <w:r w:rsidRPr="00E1028A">
              <w:rPr>
                <w:rFonts w:ascii="Sylfaen" w:hAnsi="Sylfaen"/>
                <w:sz w:val="20"/>
              </w:rPr>
              <w:t>00 мг</w:t>
            </w:r>
          </w:p>
        </w:tc>
        <w:tc>
          <w:tcPr>
            <w:tcW w:w="1085" w:type="dxa"/>
          </w:tcPr>
          <w:p w:rsidR="0075165B" w:rsidRPr="00853928" w:rsidRDefault="0075165B" w:rsidP="00311136">
            <w:pPr>
              <w:jc w:val="both"/>
              <w:rPr>
                <w:rFonts w:ascii="Sylfaen" w:hAnsi="Sylfaen"/>
                <w:sz w:val="20"/>
              </w:rPr>
            </w:pPr>
            <w:r w:rsidRPr="00853928">
              <w:rPr>
                <w:rFonts w:ascii="Sylfaen" w:hAnsi="Sylfaen"/>
                <w:sz w:val="20"/>
              </w:rPr>
              <w:t>Սրվակ</w:t>
            </w:r>
          </w:p>
        </w:tc>
        <w:tc>
          <w:tcPr>
            <w:tcW w:w="1104" w:type="dxa"/>
          </w:tcPr>
          <w:p w:rsidR="0075165B" w:rsidRPr="00853928" w:rsidRDefault="0075165B" w:rsidP="00311136">
            <w:pPr>
              <w:jc w:val="both"/>
              <w:rPr>
                <w:rFonts w:ascii="Sylfaen" w:hAnsi="Sylfaen"/>
                <w:sz w:val="20"/>
              </w:rPr>
            </w:pPr>
            <w:r w:rsidRPr="00853928">
              <w:rPr>
                <w:rFonts w:ascii="Sylfaen" w:hAnsi="Sylfaen"/>
                <w:sz w:val="20"/>
              </w:rPr>
              <w:t>17500</w:t>
            </w:r>
          </w:p>
        </w:tc>
        <w:tc>
          <w:tcPr>
            <w:tcW w:w="1134" w:type="dxa"/>
          </w:tcPr>
          <w:p w:rsidR="0075165B" w:rsidRPr="00853928" w:rsidRDefault="0075165B" w:rsidP="00311136">
            <w:pPr>
              <w:jc w:val="both"/>
              <w:rPr>
                <w:rFonts w:ascii="Sylfaen" w:hAnsi="Sylfaen"/>
                <w:sz w:val="20"/>
              </w:rPr>
            </w:pPr>
          </w:p>
        </w:tc>
        <w:tc>
          <w:tcPr>
            <w:tcW w:w="992" w:type="dxa"/>
          </w:tcPr>
          <w:p w:rsidR="0075165B" w:rsidRPr="00853928" w:rsidRDefault="0075165B" w:rsidP="00B92550">
            <w:pPr>
              <w:jc w:val="both"/>
              <w:rPr>
                <w:rFonts w:ascii="Sylfaen" w:hAnsi="Sylfaen"/>
                <w:sz w:val="20"/>
                <w:lang w:val="hy-AM"/>
              </w:rPr>
            </w:pPr>
            <w:r w:rsidRPr="00853928">
              <w:rPr>
                <w:rFonts w:ascii="Sylfaen" w:hAnsi="Sylfaen"/>
                <w:sz w:val="20"/>
                <w:lang w:val="hy-AM"/>
              </w:rPr>
              <w:t>12</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jc w:val="both"/>
              <w:rPr>
                <w:rFonts w:ascii="Sylfaen" w:hAnsi="Sylfaen"/>
                <w:sz w:val="20"/>
              </w:rPr>
            </w:pPr>
            <w:r w:rsidRPr="00853928">
              <w:rPr>
                <w:rFonts w:ascii="Sylfaen" w:hAnsi="Sylfaen"/>
                <w:sz w:val="20"/>
              </w:rPr>
              <w:t>185</w:t>
            </w:r>
          </w:p>
        </w:tc>
        <w:tc>
          <w:tcPr>
            <w:tcW w:w="1633" w:type="dxa"/>
          </w:tcPr>
          <w:p w:rsidR="0075165B" w:rsidRPr="00853928" w:rsidRDefault="0075165B" w:rsidP="00311136">
            <w:pPr>
              <w:jc w:val="both"/>
              <w:rPr>
                <w:rFonts w:ascii="Sylfaen" w:hAnsi="Sylfaen"/>
                <w:sz w:val="20"/>
              </w:rPr>
            </w:pPr>
            <w:r w:rsidRPr="00853928">
              <w:rPr>
                <w:rFonts w:ascii="Sylfaen" w:hAnsi="Sylfaen"/>
                <w:sz w:val="22"/>
                <w:szCs w:val="22"/>
              </w:rPr>
              <w:t>33671113</w:t>
            </w:r>
          </w:p>
        </w:tc>
        <w:tc>
          <w:tcPr>
            <w:tcW w:w="2641" w:type="dxa"/>
          </w:tcPr>
          <w:p w:rsidR="0075165B" w:rsidRPr="00853928" w:rsidRDefault="0075165B" w:rsidP="00311136">
            <w:pPr>
              <w:jc w:val="both"/>
              <w:rPr>
                <w:rFonts w:ascii="Sylfaen" w:hAnsi="Sylfaen"/>
                <w:sz w:val="20"/>
              </w:rPr>
            </w:pPr>
            <w:r w:rsidRPr="0063398F">
              <w:rPr>
                <w:rFonts w:ascii="Sylfaen" w:hAnsi="Sylfaen"/>
                <w:sz w:val="20"/>
              </w:rPr>
              <w:t>Сальбутамол 2 мг</w:t>
            </w:r>
          </w:p>
        </w:tc>
        <w:tc>
          <w:tcPr>
            <w:tcW w:w="1925" w:type="dxa"/>
          </w:tcPr>
          <w:p w:rsidR="0075165B" w:rsidRPr="00853928" w:rsidRDefault="0075165B" w:rsidP="00311136">
            <w:pPr>
              <w:jc w:val="both"/>
              <w:rPr>
                <w:rFonts w:ascii="Sylfaen" w:hAnsi="Sylfaen"/>
                <w:sz w:val="20"/>
              </w:rPr>
            </w:pPr>
          </w:p>
        </w:tc>
        <w:tc>
          <w:tcPr>
            <w:tcW w:w="1467" w:type="dxa"/>
          </w:tcPr>
          <w:p w:rsidR="0075165B" w:rsidRPr="00853928" w:rsidRDefault="0075165B" w:rsidP="00311136">
            <w:pPr>
              <w:jc w:val="both"/>
              <w:rPr>
                <w:rFonts w:ascii="Sylfaen" w:hAnsi="Sylfaen"/>
                <w:sz w:val="20"/>
                <w:lang w:val="hy-AM"/>
              </w:rPr>
            </w:pPr>
            <w:r w:rsidRPr="0063398F">
              <w:rPr>
                <w:rFonts w:ascii="Sylfaen" w:hAnsi="Sylfaen"/>
                <w:sz w:val="20"/>
              </w:rPr>
              <w:t>Сальбутамол 2 мг</w:t>
            </w:r>
          </w:p>
        </w:tc>
        <w:tc>
          <w:tcPr>
            <w:tcW w:w="1085" w:type="dxa"/>
          </w:tcPr>
          <w:p w:rsidR="0075165B" w:rsidRDefault="0075165B" w:rsidP="00311136">
            <w:r w:rsidRPr="009C6E8E">
              <w:rPr>
                <w:rFonts w:ascii="Sylfaen" w:hAnsi="Sylfaen"/>
                <w:sz w:val="18"/>
                <w:szCs w:val="18"/>
              </w:rPr>
              <w:t>таблетка</w:t>
            </w:r>
          </w:p>
        </w:tc>
        <w:tc>
          <w:tcPr>
            <w:tcW w:w="1104" w:type="dxa"/>
          </w:tcPr>
          <w:p w:rsidR="0075165B" w:rsidRPr="00853928" w:rsidRDefault="0075165B" w:rsidP="00311136">
            <w:pPr>
              <w:jc w:val="both"/>
              <w:rPr>
                <w:rFonts w:ascii="Sylfaen" w:hAnsi="Sylfaen"/>
                <w:sz w:val="20"/>
              </w:rPr>
            </w:pPr>
            <w:r w:rsidRPr="00853928">
              <w:rPr>
                <w:rFonts w:ascii="Sylfaen" w:hAnsi="Sylfaen"/>
                <w:sz w:val="20"/>
              </w:rPr>
              <w:t>38</w:t>
            </w:r>
          </w:p>
        </w:tc>
        <w:tc>
          <w:tcPr>
            <w:tcW w:w="1134" w:type="dxa"/>
          </w:tcPr>
          <w:p w:rsidR="0075165B" w:rsidRPr="00853928" w:rsidRDefault="0075165B" w:rsidP="00311136">
            <w:pPr>
              <w:jc w:val="both"/>
              <w:rPr>
                <w:rFonts w:ascii="Sylfaen" w:hAnsi="Sylfaen"/>
                <w:sz w:val="20"/>
              </w:rPr>
            </w:pPr>
          </w:p>
        </w:tc>
        <w:tc>
          <w:tcPr>
            <w:tcW w:w="992" w:type="dxa"/>
          </w:tcPr>
          <w:p w:rsidR="0075165B" w:rsidRPr="00853928" w:rsidRDefault="0075165B" w:rsidP="00B92550">
            <w:pPr>
              <w:jc w:val="both"/>
              <w:rPr>
                <w:rFonts w:ascii="Sylfaen" w:hAnsi="Sylfaen"/>
                <w:sz w:val="20"/>
                <w:lang w:val="hy-AM"/>
              </w:rPr>
            </w:pPr>
            <w:r w:rsidRPr="00853928">
              <w:rPr>
                <w:rFonts w:ascii="Sylfaen" w:hAnsi="Sylfaen"/>
                <w:sz w:val="20"/>
                <w:lang w:val="hy-AM"/>
              </w:rPr>
              <w:t>100</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jc w:val="both"/>
              <w:rPr>
                <w:rFonts w:ascii="Sylfaen" w:hAnsi="Sylfaen"/>
                <w:sz w:val="20"/>
                <w:lang w:val="hy-AM"/>
              </w:rPr>
            </w:pPr>
            <w:r w:rsidRPr="00853928">
              <w:rPr>
                <w:rFonts w:ascii="Sylfaen" w:hAnsi="Sylfaen"/>
                <w:sz w:val="20"/>
              </w:rPr>
              <w:t>18</w:t>
            </w:r>
            <w:r w:rsidRPr="00853928">
              <w:rPr>
                <w:rFonts w:ascii="Sylfaen" w:hAnsi="Sylfaen"/>
                <w:sz w:val="20"/>
                <w:lang w:val="hy-AM"/>
              </w:rPr>
              <w:t>6</w:t>
            </w:r>
          </w:p>
        </w:tc>
        <w:tc>
          <w:tcPr>
            <w:tcW w:w="1633" w:type="dxa"/>
          </w:tcPr>
          <w:p w:rsidR="0075165B" w:rsidRPr="00853928" w:rsidRDefault="0075165B" w:rsidP="00311136">
            <w:pPr>
              <w:jc w:val="both"/>
              <w:rPr>
                <w:rFonts w:ascii="Sylfaen" w:hAnsi="Sylfaen"/>
                <w:sz w:val="20"/>
              </w:rPr>
            </w:pPr>
            <w:r w:rsidRPr="00853928">
              <w:rPr>
                <w:rFonts w:ascii="Sylfaen" w:hAnsi="Sylfaen"/>
                <w:sz w:val="22"/>
                <w:szCs w:val="22"/>
              </w:rPr>
              <w:t>33671113</w:t>
            </w:r>
          </w:p>
        </w:tc>
        <w:tc>
          <w:tcPr>
            <w:tcW w:w="2641" w:type="dxa"/>
          </w:tcPr>
          <w:p w:rsidR="0075165B" w:rsidRPr="00853928" w:rsidRDefault="0075165B" w:rsidP="00311136">
            <w:pPr>
              <w:ind w:left="108"/>
              <w:jc w:val="both"/>
              <w:rPr>
                <w:rFonts w:ascii="Sylfaen" w:hAnsi="Sylfaen"/>
                <w:sz w:val="20"/>
              </w:rPr>
            </w:pPr>
            <w:r w:rsidRPr="0063398F">
              <w:rPr>
                <w:rFonts w:ascii="Sylfaen" w:hAnsi="Sylfaen"/>
                <w:sz w:val="20"/>
              </w:rPr>
              <w:t>Сальбутамол 2 мг / 5 мл сиропа</w:t>
            </w:r>
          </w:p>
        </w:tc>
        <w:tc>
          <w:tcPr>
            <w:tcW w:w="1925" w:type="dxa"/>
          </w:tcPr>
          <w:p w:rsidR="0075165B" w:rsidRPr="00853928" w:rsidRDefault="0075165B" w:rsidP="00311136">
            <w:pPr>
              <w:ind w:left="108"/>
              <w:jc w:val="both"/>
              <w:rPr>
                <w:rFonts w:ascii="Sylfaen" w:hAnsi="Sylfaen"/>
                <w:sz w:val="20"/>
              </w:rPr>
            </w:pPr>
          </w:p>
        </w:tc>
        <w:tc>
          <w:tcPr>
            <w:tcW w:w="1467" w:type="dxa"/>
          </w:tcPr>
          <w:p w:rsidR="0075165B" w:rsidRPr="00853928" w:rsidRDefault="0075165B" w:rsidP="00311136">
            <w:pPr>
              <w:ind w:left="108"/>
              <w:jc w:val="both"/>
              <w:rPr>
                <w:rFonts w:ascii="Sylfaen" w:hAnsi="Sylfaen"/>
                <w:sz w:val="20"/>
                <w:lang w:val="hy-AM"/>
              </w:rPr>
            </w:pPr>
            <w:r w:rsidRPr="0063398F">
              <w:rPr>
                <w:rFonts w:ascii="Sylfaen" w:hAnsi="Sylfaen"/>
                <w:sz w:val="20"/>
              </w:rPr>
              <w:t>Сальбутамол 2 мг / 5 мл сиропа</w:t>
            </w:r>
          </w:p>
        </w:tc>
        <w:tc>
          <w:tcPr>
            <w:tcW w:w="1085" w:type="dxa"/>
          </w:tcPr>
          <w:p w:rsidR="0075165B" w:rsidRPr="00853928" w:rsidRDefault="0075165B" w:rsidP="00311136">
            <w:pPr>
              <w:ind w:left="108"/>
              <w:jc w:val="both"/>
              <w:rPr>
                <w:rFonts w:ascii="Sylfaen" w:hAnsi="Sylfaen"/>
                <w:sz w:val="20"/>
                <w:lang w:val="hy-AM"/>
              </w:rPr>
            </w:pPr>
            <w:r w:rsidRPr="00853928">
              <w:rPr>
                <w:rFonts w:ascii="Sylfaen" w:hAnsi="Sylfaen"/>
                <w:sz w:val="20"/>
                <w:lang w:val="hy-AM"/>
              </w:rPr>
              <w:t>հատ</w:t>
            </w:r>
          </w:p>
        </w:tc>
        <w:tc>
          <w:tcPr>
            <w:tcW w:w="1104" w:type="dxa"/>
          </w:tcPr>
          <w:p w:rsidR="0075165B" w:rsidRPr="00853928" w:rsidRDefault="0075165B" w:rsidP="00311136">
            <w:pPr>
              <w:ind w:left="108"/>
              <w:jc w:val="both"/>
              <w:rPr>
                <w:rFonts w:ascii="Sylfaen" w:hAnsi="Sylfaen"/>
                <w:sz w:val="20"/>
              </w:rPr>
            </w:pPr>
            <w:r w:rsidRPr="00853928">
              <w:rPr>
                <w:rFonts w:ascii="Sylfaen" w:hAnsi="Sylfaen"/>
                <w:sz w:val="20"/>
              </w:rPr>
              <w:t>1300</w:t>
            </w:r>
          </w:p>
        </w:tc>
        <w:tc>
          <w:tcPr>
            <w:tcW w:w="1134" w:type="dxa"/>
          </w:tcPr>
          <w:p w:rsidR="0075165B" w:rsidRPr="00853928" w:rsidRDefault="0075165B" w:rsidP="00311136">
            <w:pPr>
              <w:ind w:left="108"/>
              <w:jc w:val="both"/>
              <w:rPr>
                <w:rFonts w:ascii="Sylfaen" w:hAnsi="Sylfaen"/>
                <w:sz w:val="20"/>
              </w:rPr>
            </w:pPr>
          </w:p>
        </w:tc>
        <w:tc>
          <w:tcPr>
            <w:tcW w:w="992" w:type="dxa"/>
          </w:tcPr>
          <w:p w:rsidR="0075165B" w:rsidRPr="00853928" w:rsidRDefault="0075165B" w:rsidP="00B92550">
            <w:pPr>
              <w:ind w:left="108"/>
              <w:jc w:val="both"/>
              <w:rPr>
                <w:rFonts w:ascii="Sylfaen" w:hAnsi="Sylfaen"/>
                <w:sz w:val="20"/>
                <w:lang w:val="hy-AM"/>
              </w:rPr>
            </w:pPr>
            <w:r w:rsidRPr="00853928">
              <w:rPr>
                <w:rFonts w:ascii="Sylfaen" w:hAnsi="Sylfaen"/>
                <w:sz w:val="20"/>
                <w:lang w:val="hy-AM"/>
              </w:rPr>
              <w:t>15</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 xml:space="preserve">ай </w:t>
            </w:r>
            <w:r w:rsidRPr="00313D34">
              <w:rPr>
                <w:sz w:val="16"/>
                <w:szCs w:val="16"/>
              </w:rPr>
              <w:lastRenderedPageBreak/>
              <w:t>Исаакян 1,22д, не более 5 км</w:t>
            </w:r>
          </w:p>
        </w:tc>
        <w:tc>
          <w:tcPr>
            <w:tcW w:w="1158" w:type="dxa"/>
          </w:tcPr>
          <w:p w:rsidR="0075165B" w:rsidRDefault="0075165B" w:rsidP="00311136">
            <w:r w:rsidRPr="0010786A">
              <w:rPr>
                <w:rFonts w:ascii="inherit" w:hAnsi="inherit"/>
                <w:sz w:val="16"/>
                <w:szCs w:val="16"/>
              </w:rPr>
              <w:lastRenderedPageBreak/>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ind w:left="108"/>
              <w:jc w:val="both"/>
              <w:rPr>
                <w:rFonts w:ascii="Sylfaen" w:hAnsi="Sylfaen"/>
                <w:sz w:val="20"/>
                <w:lang w:val="hy-AM"/>
              </w:rPr>
            </w:pPr>
            <w:r w:rsidRPr="00853928">
              <w:rPr>
                <w:rFonts w:ascii="Sylfaen" w:hAnsi="Sylfaen"/>
                <w:sz w:val="20"/>
              </w:rPr>
              <w:lastRenderedPageBreak/>
              <w:t>18</w:t>
            </w:r>
            <w:r w:rsidRPr="00853928">
              <w:rPr>
                <w:rFonts w:ascii="Sylfaen" w:hAnsi="Sylfaen"/>
                <w:sz w:val="20"/>
                <w:lang w:val="hy-AM"/>
              </w:rPr>
              <w:t>7</w:t>
            </w:r>
          </w:p>
        </w:tc>
        <w:tc>
          <w:tcPr>
            <w:tcW w:w="1633" w:type="dxa"/>
          </w:tcPr>
          <w:p w:rsidR="0075165B" w:rsidRPr="00853928" w:rsidRDefault="0075165B" w:rsidP="00311136">
            <w:pPr>
              <w:jc w:val="both"/>
              <w:rPr>
                <w:rFonts w:ascii="Arial Armenian" w:hAnsi="Arial Armenian" w:cs="Calibri"/>
                <w:sz w:val="18"/>
                <w:szCs w:val="18"/>
              </w:rPr>
            </w:pPr>
            <w:r w:rsidRPr="00853928">
              <w:rPr>
                <w:rFonts w:ascii="Arial Armenian" w:hAnsi="Arial Armenian" w:cs="Calibri"/>
                <w:sz w:val="18"/>
                <w:szCs w:val="18"/>
              </w:rPr>
              <w:t>33621510</w:t>
            </w:r>
          </w:p>
          <w:p w:rsidR="0075165B" w:rsidRPr="00853928" w:rsidRDefault="0075165B" w:rsidP="00311136">
            <w:pPr>
              <w:ind w:left="108"/>
              <w:jc w:val="both"/>
              <w:rPr>
                <w:rFonts w:ascii="Sylfaen" w:hAnsi="Sylfaen"/>
                <w:sz w:val="20"/>
              </w:rPr>
            </w:pPr>
          </w:p>
        </w:tc>
        <w:tc>
          <w:tcPr>
            <w:tcW w:w="2641" w:type="dxa"/>
          </w:tcPr>
          <w:p w:rsidR="0075165B" w:rsidRPr="00853928" w:rsidRDefault="0075165B" w:rsidP="00311136">
            <w:pPr>
              <w:jc w:val="both"/>
              <w:rPr>
                <w:rFonts w:ascii="Sylfaen" w:hAnsi="Sylfaen"/>
                <w:sz w:val="20"/>
              </w:rPr>
            </w:pPr>
            <w:r w:rsidRPr="001A1B65">
              <w:rPr>
                <w:rFonts w:ascii="Sylfaen" w:hAnsi="Sylfaen"/>
                <w:sz w:val="20"/>
              </w:rPr>
              <w:t>Каптоприл 50 мг</w:t>
            </w:r>
          </w:p>
        </w:tc>
        <w:tc>
          <w:tcPr>
            <w:tcW w:w="1925" w:type="dxa"/>
          </w:tcPr>
          <w:p w:rsidR="0075165B" w:rsidRPr="00853928" w:rsidRDefault="0075165B" w:rsidP="00311136">
            <w:pPr>
              <w:jc w:val="both"/>
              <w:rPr>
                <w:rFonts w:ascii="Sylfaen" w:hAnsi="Sylfaen"/>
                <w:sz w:val="20"/>
              </w:rPr>
            </w:pPr>
          </w:p>
        </w:tc>
        <w:tc>
          <w:tcPr>
            <w:tcW w:w="1467" w:type="dxa"/>
          </w:tcPr>
          <w:p w:rsidR="0075165B" w:rsidRPr="00853928" w:rsidRDefault="0075165B" w:rsidP="00311136">
            <w:pPr>
              <w:jc w:val="both"/>
              <w:rPr>
                <w:rFonts w:ascii="Sylfaen" w:hAnsi="Sylfaen"/>
                <w:sz w:val="20"/>
              </w:rPr>
            </w:pPr>
            <w:r w:rsidRPr="001A1B65">
              <w:rPr>
                <w:rFonts w:ascii="Sylfaen" w:hAnsi="Sylfaen"/>
                <w:color w:val="000000"/>
                <w:sz w:val="20"/>
                <w:szCs w:val="20"/>
              </w:rPr>
              <w:t>Каптоприл 50 мг</w:t>
            </w:r>
          </w:p>
        </w:tc>
        <w:tc>
          <w:tcPr>
            <w:tcW w:w="1085" w:type="dxa"/>
          </w:tcPr>
          <w:p w:rsidR="0075165B" w:rsidRDefault="0075165B" w:rsidP="00311136">
            <w:r w:rsidRPr="009C6E8E">
              <w:rPr>
                <w:rFonts w:ascii="Sylfaen" w:hAnsi="Sylfaen"/>
                <w:sz w:val="18"/>
                <w:szCs w:val="18"/>
              </w:rPr>
              <w:t>таблетка</w:t>
            </w:r>
          </w:p>
        </w:tc>
        <w:tc>
          <w:tcPr>
            <w:tcW w:w="1104" w:type="dxa"/>
          </w:tcPr>
          <w:p w:rsidR="0075165B" w:rsidRPr="00853928" w:rsidRDefault="0075165B" w:rsidP="00311136">
            <w:pPr>
              <w:jc w:val="both"/>
              <w:rPr>
                <w:rFonts w:ascii="Sylfaen" w:hAnsi="Sylfaen"/>
                <w:sz w:val="20"/>
                <w:lang w:val="hy-AM"/>
              </w:rPr>
            </w:pPr>
            <w:r w:rsidRPr="00853928">
              <w:rPr>
                <w:rFonts w:ascii="Sylfaen" w:hAnsi="Sylfaen"/>
                <w:sz w:val="20"/>
                <w:lang w:val="hy-AM"/>
              </w:rPr>
              <w:t>68</w:t>
            </w:r>
          </w:p>
        </w:tc>
        <w:tc>
          <w:tcPr>
            <w:tcW w:w="1134" w:type="dxa"/>
          </w:tcPr>
          <w:p w:rsidR="0075165B" w:rsidRPr="00853928" w:rsidRDefault="0075165B" w:rsidP="00311136">
            <w:pPr>
              <w:jc w:val="both"/>
              <w:rPr>
                <w:rFonts w:ascii="Sylfaen" w:hAnsi="Sylfaen"/>
                <w:sz w:val="20"/>
              </w:rPr>
            </w:pPr>
          </w:p>
        </w:tc>
        <w:tc>
          <w:tcPr>
            <w:tcW w:w="992" w:type="dxa"/>
          </w:tcPr>
          <w:p w:rsidR="0075165B" w:rsidRPr="00853928" w:rsidRDefault="0075165B" w:rsidP="00B92550">
            <w:pPr>
              <w:jc w:val="both"/>
              <w:rPr>
                <w:rFonts w:ascii="Sylfaen" w:hAnsi="Sylfaen"/>
                <w:sz w:val="20"/>
                <w:lang w:val="hy-AM"/>
              </w:rPr>
            </w:pPr>
            <w:r w:rsidRPr="00853928">
              <w:rPr>
                <w:rFonts w:ascii="Sylfaen" w:hAnsi="Sylfaen"/>
                <w:sz w:val="20"/>
                <w:lang w:val="hy-AM"/>
              </w:rPr>
              <w:t>100</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r w:rsidR="0075165B" w:rsidRPr="00484AF9" w:rsidTr="00311136">
        <w:trPr>
          <w:trHeight w:val="246"/>
          <w:jc w:val="center"/>
        </w:trPr>
        <w:tc>
          <w:tcPr>
            <w:tcW w:w="1242" w:type="dxa"/>
          </w:tcPr>
          <w:p w:rsidR="0075165B" w:rsidRPr="00853928" w:rsidRDefault="0075165B" w:rsidP="00311136">
            <w:pPr>
              <w:ind w:left="108"/>
              <w:jc w:val="both"/>
              <w:rPr>
                <w:rFonts w:ascii="Sylfaen" w:hAnsi="Sylfaen"/>
                <w:sz w:val="20"/>
                <w:lang w:val="hy-AM"/>
              </w:rPr>
            </w:pPr>
            <w:r w:rsidRPr="00853928">
              <w:rPr>
                <w:rFonts w:ascii="Sylfaen" w:hAnsi="Sylfaen"/>
                <w:sz w:val="20"/>
              </w:rPr>
              <w:t>18</w:t>
            </w:r>
            <w:r w:rsidRPr="00853928">
              <w:rPr>
                <w:rFonts w:ascii="Sylfaen" w:hAnsi="Sylfaen"/>
                <w:sz w:val="20"/>
                <w:lang w:val="hy-AM"/>
              </w:rPr>
              <w:t>8</w:t>
            </w:r>
          </w:p>
        </w:tc>
        <w:tc>
          <w:tcPr>
            <w:tcW w:w="1633" w:type="dxa"/>
          </w:tcPr>
          <w:p w:rsidR="0075165B" w:rsidRPr="00853928" w:rsidRDefault="0075165B" w:rsidP="00311136">
            <w:pPr>
              <w:ind w:left="108"/>
              <w:jc w:val="both"/>
              <w:rPr>
                <w:rFonts w:ascii="Sylfaen" w:hAnsi="Sylfaen"/>
                <w:sz w:val="20"/>
                <w:lang w:val="hy-AM"/>
              </w:rPr>
            </w:pPr>
            <w:r w:rsidRPr="00853928">
              <w:rPr>
                <w:rFonts w:ascii="Sylfaen" w:hAnsi="Sylfaen"/>
                <w:sz w:val="20"/>
                <w:lang w:val="hy-AM"/>
              </w:rPr>
              <w:t>33691176</w:t>
            </w:r>
          </w:p>
        </w:tc>
        <w:tc>
          <w:tcPr>
            <w:tcW w:w="2641" w:type="dxa"/>
          </w:tcPr>
          <w:p w:rsidR="0075165B" w:rsidRPr="00853928" w:rsidRDefault="0075165B" w:rsidP="00311136">
            <w:pPr>
              <w:ind w:left="108"/>
              <w:jc w:val="both"/>
              <w:rPr>
                <w:rFonts w:ascii="Sylfaen" w:hAnsi="Sylfaen"/>
                <w:sz w:val="20"/>
              </w:rPr>
            </w:pPr>
            <w:r w:rsidRPr="001A1B65">
              <w:rPr>
                <w:rFonts w:ascii="Sylfaen" w:hAnsi="Sylfaen"/>
                <w:sz w:val="20"/>
              </w:rPr>
              <w:t>Сенадекс:</w:t>
            </w:r>
          </w:p>
        </w:tc>
        <w:tc>
          <w:tcPr>
            <w:tcW w:w="1925" w:type="dxa"/>
          </w:tcPr>
          <w:p w:rsidR="0075165B" w:rsidRPr="00853928" w:rsidRDefault="0075165B" w:rsidP="00311136">
            <w:pPr>
              <w:ind w:left="108"/>
              <w:jc w:val="both"/>
              <w:rPr>
                <w:rFonts w:ascii="Sylfaen" w:hAnsi="Sylfaen"/>
                <w:sz w:val="20"/>
              </w:rPr>
            </w:pPr>
          </w:p>
        </w:tc>
        <w:tc>
          <w:tcPr>
            <w:tcW w:w="1467" w:type="dxa"/>
          </w:tcPr>
          <w:p w:rsidR="0075165B" w:rsidRPr="001A1B65" w:rsidRDefault="0075165B" w:rsidP="00311136">
            <w:pPr>
              <w:ind w:left="108"/>
              <w:jc w:val="both"/>
              <w:rPr>
                <w:rFonts w:ascii="Sylfaen" w:hAnsi="Sylfaen"/>
                <w:sz w:val="20"/>
                <w:lang w:val="en-US"/>
              </w:rPr>
            </w:pPr>
            <w:r w:rsidRPr="001A1B65">
              <w:rPr>
                <w:rFonts w:ascii="Sylfaen" w:hAnsi="Sylfaen"/>
                <w:sz w:val="20"/>
                <w:lang w:val="hy-AM"/>
              </w:rPr>
              <w:t>Экстракт листьев сенны</w:t>
            </w:r>
          </w:p>
        </w:tc>
        <w:tc>
          <w:tcPr>
            <w:tcW w:w="1085" w:type="dxa"/>
          </w:tcPr>
          <w:p w:rsidR="0075165B" w:rsidRDefault="0075165B" w:rsidP="00311136">
            <w:r w:rsidRPr="009C6E8E">
              <w:rPr>
                <w:rFonts w:ascii="Sylfaen" w:hAnsi="Sylfaen"/>
                <w:sz w:val="18"/>
                <w:szCs w:val="18"/>
              </w:rPr>
              <w:t>таблетка</w:t>
            </w:r>
          </w:p>
        </w:tc>
        <w:tc>
          <w:tcPr>
            <w:tcW w:w="1104" w:type="dxa"/>
          </w:tcPr>
          <w:p w:rsidR="0075165B" w:rsidRPr="00853928" w:rsidRDefault="0075165B" w:rsidP="00311136">
            <w:pPr>
              <w:ind w:left="108"/>
              <w:jc w:val="both"/>
              <w:rPr>
                <w:rFonts w:ascii="Sylfaen" w:hAnsi="Sylfaen"/>
                <w:sz w:val="20"/>
              </w:rPr>
            </w:pPr>
            <w:r w:rsidRPr="00853928">
              <w:rPr>
                <w:rFonts w:ascii="Sylfaen" w:hAnsi="Sylfaen"/>
                <w:sz w:val="20"/>
              </w:rPr>
              <w:t>15</w:t>
            </w:r>
          </w:p>
        </w:tc>
        <w:tc>
          <w:tcPr>
            <w:tcW w:w="1134" w:type="dxa"/>
          </w:tcPr>
          <w:p w:rsidR="0075165B" w:rsidRPr="00853928" w:rsidRDefault="0075165B" w:rsidP="00311136">
            <w:pPr>
              <w:ind w:left="108"/>
              <w:jc w:val="both"/>
              <w:rPr>
                <w:rFonts w:ascii="Sylfaen" w:hAnsi="Sylfaen"/>
                <w:sz w:val="20"/>
              </w:rPr>
            </w:pPr>
          </w:p>
        </w:tc>
        <w:tc>
          <w:tcPr>
            <w:tcW w:w="992" w:type="dxa"/>
          </w:tcPr>
          <w:p w:rsidR="0075165B" w:rsidRPr="00853928" w:rsidRDefault="0075165B" w:rsidP="00B92550">
            <w:pPr>
              <w:ind w:left="108"/>
              <w:jc w:val="both"/>
              <w:rPr>
                <w:rFonts w:ascii="Sylfaen" w:hAnsi="Sylfaen"/>
                <w:sz w:val="20"/>
                <w:lang w:val="hy-AM"/>
              </w:rPr>
            </w:pPr>
            <w:r w:rsidRPr="00853928">
              <w:rPr>
                <w:rFonts w:ascii="Sylfaen" w:hAnsi="Sylfaen"/>
                <w:sz w:val="20"/>
                <w:lang w:val="hy-AM"/>
              </w:rPr>
              <w:t>500</w:t>
            </w:r>
          </w:p>
        </w:tc>
        <w:tc>
          <w:tcPr>
            <w:tcW w:w="1022" w:type="dxa"/>
          </w:tcPr>
          <w:p w:rsidR="0075165B" w:rsidRDefault="0075165B" w:rsidP="00311136">
            <w:r w:rsidRPr="00313D34">
              <w:rPr>
                <w:sz w:val="16"/>
                <w:szCs w:val="16"/>
              </w:rPr>
              <w:t>Провайдер аптечных сетей в Армавирском марзе, с</w:t>
            </w:r>
            <w:proofErr w:type="gramStart"/>
            <w:r w:rsidRPr="00313D34">
              <w:rPr>
                <w:sz w:val="16"/>
                <w:szCs w:val="16"/>
              </w:rPr>
              <w:t>.Г</w:t>
            </w:r>
            <w:proofErr w:type="gramEnd"/>
            <w:r w:rsidRPr="00313D34">
              <w:rPr>
                <w:sz w:val="16"/>
                <w:szCs w:val="16"/>
              </w:rPr>
              <w:t>ай Исаакян 1,22д, не более 5 км</w:t>
            </w:r>
          </w:p>
        </w:tc>
        <w:tc>
          <w:tcPr>
            <w:tcW w:w="1158" w:type="dxa"/>
          </w:tcPr>
          <w:p w:rsidR="0075165B" w:rsidRDefault="0075165B" w:rsidP="00311136">
            <w:r w:rsidRPr="0010786A">
              <w:rPr>
                <w:rFonts w:ascii="inherit" w:hAnsi="inherit"/>
                <w:sz w:val="16"/>
                <w:szCs w:val="16"/>
              </w:rPr>
              <w:t xml:space="preserve">По </w:t>
            </w:r>
            <w:r w:rsidRPr="0010786A">
              <w:rPr>
                <w:rFonts w:ascii="inherit" w:hAnsi="inherit"/>
                <w:sz w:val="16"/>
                <w:szCs w:val="16"/>
                <w:lang w:val="en-US"/>
              </w:rPr>
              <w:t xml:space="preserve"> </w:t>
            </w:r>
            <w:r w:rsidRPr="0010786A">
              <w:rPr>
                <w:rFonts w:ascii="inherit" w:hAnsi="inherit"/>
                <w:sz w:val="16"/>
                <w:szCs w:val="16"/>
              </w:rPr>
              <w:t>заказу</w:t>
            </w:r>
          </w:p>
        </w:tc>
        <w:tc>
          <w:tcPr>
            <w:tcW w:w="947" w:type="dxa"/>
          </w:tcPr>
          <w:p w:rsidR="0075165B" w:rsidRDefault="0075165B">
            <w:r w:rsidRPr="00882534">
              <w:rPr>
                <w:rFonts w:ascii="GHEA Grapalat" w:hAnsi="GHEA Grapalat"/>
                <w:sz w:val="16"/>
                <w:szCs w:val="16"/>
              </w:rPr>
              <w:t>202</w:t>
            </w:r>
            <w:r w:rsidRPr="00882534">
              <w:rPr>
                <w:rFonts w:ascii="GHEA Grapalat" w:hAnsi="GHEA Grapalat"/>
                <w:sz w:val="16"/>
                <w:szCs w:val="16"/>
                <w:lang w:val="en-US"/>
              </w:rPr>
              <w:t>2</w:t>
            </w:r>
            <w:r w:rsidRPr="00882534">
              <w:rPr>
                <w:rFonts w:ascii="GHEA Grapalat" w:hAnsi="GHEA Grapalat"/>
                <w:sz w:val="16"/>
                <w:szCs w:val="16"/>
              </w:rPr>
              <w:t>г</w:t>
            </w:r>
          </w:p>
        </w:tc>
      </w:tr>
    </w:tbl>
    <w:p w:rsidR="00F954E8" w:rsidRPr="00484AF9" w:rsidRDefault="00F954E8" w:rsidP="00B46D58">
      <w:pPr>
        <w:widowControl w:val="0"/>
        <w:jc w:val="both"/>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9B7DEF" w:rsidRDefault="009B7DEF" w:rsidP="009B7DEF">
      <w:pPr>
        <w:pStyle w:val="HTML"/>
        <w:rPr>
          <w:rFonts w:ascii="GHEA Grapalat" w:hAnsi="GHEA Grapalat"/>
          <w:b/>
          <w:color w:val="FF0000"/>
          <w:sz w:val="22"/>
          <w:szCs w:val="22"/>
          <w:u w:val="single"/>
        </w:rPr>
      </w:pPr>
      <w:r>
        <w:rPr>
          <w:rFonts w:ascii="GHEA Grapalat" w:hAnsi="GHEA Grapalat"/>
          <w:b/>
          <w:color w:val="FF0000"/>
          <w:sz w:val="22"/>
          <w:szCs w:val="22"/>
          <w:u w:val="single"/>
        </w:rPr>
        <w:t>В настоящей процедуре  имеют права участвовать только организации имеющие аптеку</w:t>
      </w:r>
      <w:r>
        <w:rPr>
          <w:rFonts w:ascii="GHEA Grapalat" w:hAnsi="GHEA Grapalat"/>
          <w:b/>
          <w:color w:val="FF0000"/>
          <w:sz w:val="22"/>
          <w:szCs w:val="22"/>
          <w:u w:val="single"/>
          <w:lang w:val="hy-AM"/>
        </w:rPr>
        <w:t>,</w:t>
      </w:r>
      <w:r>
        <w:rPr>
          <w:rFonts w:ascii="GHEA Grapalat" w:hAnsi="GHEA Grapalat"/>
          <w:b/>
          <w:color w:val="FF0000"/>
          <w:sz w:val="22"/>
          <w:szCs w:val="22"/>
          <w:u w:val="single"/>
        </w:rPr>
        <w:t xml:space="preserve"> наход</w:t>
      </w:r>
      <w:r>
        <w:rPr>
          <w:rFonts w:ascii="GHEA Grapalat" w:hAnsi="GHEA Grapalat"/>
          <w:b/>
          <w:color w:val="FF0000"/>
          <w:sz w:val="22"/>
          <w:szCs w:val="22"/>
          <w:u w:val="single"/>
          <w:lang w:val="hy-AM"/>
        </w:rPr>
        <w:t>ящ</w:t>
      </w:r>
      <w:r>
        <w:rPr>
          <w:rFonts w:ascii="GHEA Grapalat" w:hAnsi="GHEA Grapalat"/>
          <w:b/>
          <w:color w:val="FF0000"/>
          <w:sz w:val="22"/>
          <w:szCs w:val="22"/>
          <w:u w:val="single"/>
        </w:rPr>
        <w:t>и</w:t>
      </w:r>
      <w:r>
        <w:rPr>
          <w:rFonts w:ascii="GHEA Grapalat" w:hAnsi="GHEA Grapalat"/>
          <w:b/>
          <w:color w:val="FF0000"/>
          <w:sz w:val="22"/>
          <w:szCs w:val="22"/>
          <w:u w:val="single"/>
          <w:lang w:val="hy-AM"/>
        </w:rPr>
        <w:t>йся</w:t>
      </w:r>
      <w:r>
        <w:rPr>
          <w:rFonts w:ascii="GHEA Grapalat" w:hAnsi="GHEA Grapalat"/>
          <w:b/>
          <w:color w:val="FF0000"/>
          <w:sz w:val="22"/>
          <w:szCs w:val="22"/>
          <w:u w:val="single"/>
        </w:rPr>
        <w:t xml:space="preserve"> в радиусе </w:t>
      </w:r>
      <w:r w:rsidRPr="003975F7">
        <w:rPr>
          <w:rFonts w:ascii="GHEA Grapalat" w:hAnsi="GHEA Grapalat"/>
          <w:b/>
          <w:color w:val="FF0000"/>
          <w:sz w:val="22"/>
          <w:szCs w:val="22"/>
          <w:highlight w:val="yellow"/>
          <w:u w:val="single"/>
          <w:lang w:val="hy-AM"/>
        </w:rPr>
        <w:t xml:space="preserve">до </w:t>
      </w:r>
      <w:r w:rsidR="0075165B" w:rsidRPr="0075165B">
        <w:rPr>
          <w:rFonts w:ascii="GHEA Grapalat" w:hAnsi="GHEA Grapalat"/>
          <w:b/>
          <w:color w:val="FF0000"/>
          <w:sz w:val="22"/>
          <w:szCs w:val="22"/>
          <w:highlight w:val="yellow"/>
          <w:u w:val="single"/>
        </w:rPr>
        <w:t>2</w:t>
      </w:r>
      <w:r w:rsidRPr="003975F7">
        <w:rPr>
          <w:rFonts w:ascii="GHEA Grapalat" w:hAnsi="GHEA Grapalat"/>
          <w:b/>
          <w:color w:val="FF0000"/>
          <w:sz w:val="22"/>
          <w:szCs w:val="22"/>
          <w:highlight w:val="yellow"/>
          <w:u w:val="single"/>
        </w:rPr>
        <w:t xml:space="preserve"> км от</w:t>
      </w:r>
      <w:r>
        <w:rPr>
          <w:rFonts w:ascii="GHEA Grapalat" w:hAnsi="GHEA Grapalat"/>
          <w:b/>
          <w:color w:val="FF0000"/>
          <w:sz w:val="22"/>
          <w:szCs w:val="22"/>
          <w:u w:val="single"/>
        </w:rPr>
        <w:t xml:space="preserve"> </w:t>
      </w:r>
      <w:r w:rsidR="00102E82">
        <w:rPr>
          <w:b/>
          <w:sz w:val="22"/>
          <w:szCs w:val="22"/>
        </w:rPr>
        <w:t>Гай</w:t>
      </w:r>
      <w:r w:rsidR="004662DB" w:rsidRPr="006B156D">
        <w:rPr>
          <w:rFonts w:ascii="GHEA Grapalat" w:hAnsi="GHEA Grapalat"/>
          <w:b/>
          <w:bCs/>
          <w:color w:val="000000"/>
          <w:lang w:eastAsia="en-US"/>
        </w:rPr>
        <w:t>ская</w:t>
      </w:r>
      <w:r w:rsidR="002B2D60" w:rsidRPr="006B156D">
        <w:rPr>
          <w:rFonts w:ascii="GHEA Grapalat" w:hAnsi="GHEA Grapalat"/>
          <w:b/>
          <w:bCs/>
        </w:rPr>
        <w:t xml:space="preserve"> </w:t>
      </w:r>
      <w:r w:rsidR="002B2D60" w:rsidRPr="00205D7B">
        <w:rPr>
          <w:rFonts w:ascii="GHEA Grapalat" w:hAnsi="GHEA Grapalat"/>
          <w:b/>
          <w:bCs/>
        </w:rPr>
        <w:t>Медицинская Амбулатория</w:t>
      </w:r>
      <w:r w:rsidR="002B2D60" w:rsidRPr="00205D7B">
        <w:rPr>
          <w:rFonts w:ascii="GHEA Grapalat" w:hAnsi="GHEA Grapalat"/>
          <w:b/>
          <w:bCs/>
          <w:lang w:val="af-ZA"/>
        </w:rPr>
        <w:t>&gt;&gt;</w:t>
      </w:r>
      <w:r w:rsidR="002B2D60" w:rsidRPr="00205D7B">
        <w:rPr>
          <w:rFonts w:ascii="GHEA Grapalat" w:hAnsi="GHEA Grapalat" w:cs="Arial"/>
          <w:b/>
        </w:rPr>
        <w:t xml:space="preserve"> </w:t>
      </w:r>
      <w:r w:rsidR="005D15EA">
        <w:rPr>
          <w:rFonts w:ascii="GHEA Grapalat" w:hAnsi="GHEA Grapalat" w:cs="Arial"/>
          <w:b/>
        </w:rPr>
        <w:t>О</w:t>
      </w:r>
      <w:r w:rsidR="002B2D60" w:rsidRPr="00205D7B">
        <w:rPr>
          <w:rFonts w:ascii="GHEA Grapalat" w:hAnsi="GHEA Grapalat" w:cs="Arial"/>
          <w:b/>
        </w:rPr>
        <w:t>НКО</w:t>
      </w:r>
      <w:r w:rsidR="002B2D60" w:rsidRPr="00205D7B">
        <w:rPr>
          <w:rFonts w:ascii="GHEA Grapalat" w:hAnsi="GHEA Grapalat"/>
        </w:rPr>
        <w:t xml:space="preserve"> </w:t>
      </w:r>
      <w:r>
        <w:rPr>
          <w:rFonts w:ascii="GHEA Grapalat" w:hAnsi="GHEA Grapalat"/>
          <w:b/>
          <w:color w:val="FF0000"/>
          <w:sz w:val="22"/>
          <w:szCs w:val="22"/>
          <w:u w:val="single"/>
        </w:rPr>
        <w:t>(</w:t>
      </w:r>
      <w:r w:rsidR="002B2D60" w:rsidRPr="0069644F">
        <w:rPr>
          <w:rFonts w:ascii="GHEA Grapalat" w:hAnsi="GHEA Grapalat"/>
          <w:i/>
          <w:lang w:eastAsia="en-US"/>
        </w:rPr>
        <w:t>обл</w:t>
      </w:r>
      <w:proofErr w:type="gramStart"/>
      <w:r w:rsidR="002B2D60" w:rsidRPr="0069644F">
        <w:rPr>
          <w:rFonts w:ascii="GHEA Grapalat" w:hAnsi="GHEA Grapalat"/>
          <w:i/>
          <w:lang w:eastAsia="en-US"/>
        </w:rPr>
        <w:t>,А</w:t>
      </w:r>
      <w:proofErr w:type="gramEnd"/>
      <w:r w:rsidR="002B2D60" w:rsidRPr="0069644F">
        <w:rPr>
          <w:rFonts w:ascii="GHEA Grapalat" w:hAnsi="GHEA Grapalat"/>
          <w:i/>
          <w:lang w:eastAsia="en-US"/>
        </w:rPr>
        <w:t>рмавир</w:t>
      </w:r>
      <w:r w:rsidR="006B156D">
        <w:rPr>
          <w:rFonts w:ascii="GHEA Grapalat" w:hAnsi="GHEA Grapalat"/>
          <w:i/>
          <w:lang w:eastAsia="en-US"/>
        </w:rPr>
        <w:t xml:space="preserve"> </w:t>
      </w:r>
      <w:r w:rsidR="00CB623B">
        <w:rPr>
          <w:rFonts w:ascii="GHEA Grapalat" w:hAnsi="GHEA Grapalat"/>
          <w:i/>
          <w:lang w:eastAsia="en-US"/>
        </w:rPr>
        <w:t>с.</w:t>
      </w:r>
      <w:r w:rsidR="002B2D60" w:rsidRPr="0069644F">
        <w:rPr>
          <w:rFonts w:ascii="GHEA Grapalat" w:hAnsi="GHEA Grapalat"/>
          <w:i/>
          <w:lang w:eastAsia="en-US"/>
        </w:rPr>
        <w:t xml:space="preserve"> </w:t>
      </w:r>
      <w:r w:rsidR="00102E82">
        <w:rPr>
          <w:sz w:val="22"/>
          <w:szCs w:val="22"/>
        </w:rPr>
        <w:t>Гай</w:t>
      </w:r>
      <w:r w:rsidR="002B2D60" w:rsidRPr="0069644F">
        <w:rPr>
          <w:rFonts w:ascii="GHEA Grapalat" w:hAnsi="GHEA Grapalat"/>
          <w:bCs/>
          <w:i/>
          <w:color w:val="000000"/>
          <w:lang w:eastAsia="en-US"/>
        </w:rPr>
        <w:t xml:space="preserve">, ул, </w:t>
      </w:r>
      <w:r w:rsidR="00102E82">
        <w:rPr>
          <w:rFonts w:ascii="GHEA Grapalat" w:hAnsi="GHEA Grapalat"/>
          <w:bCs/>
          <w:i/>
          <w:color w:val="000000"/>
          <w:lang w:eastAsia="en-US"/>
        </w:rPr>
        <w:t>Исаакян 1,22д</w:t>
      </w:r>
      <w:r>
        <w:rPr>
          <w:rFonts w:ascii="GHEA Grapalat" w:hAnsi="GHEA Grapalat"/>
          <w:b/>
          <w:color w:val="FF0000"/>
          <w:sz w:val="22"/>
          <w:szCs w:val="22"/>
          <w:u w:val="single"/>
        </w:rPr>
        <w:t>)</w:t>
      </w:r>
      <w:r>
        <w:rPr>
          <w:rFonts w:ascii="GHEA Grapalat" w:hAnsi="GHEA Grapalat"/>
          <w:b/>
          <w:color w:val="FF0000"/>
          <w:sz w:val="22"/>
          <w:szCs w:val="22"/>
          <w:u w:val="single"/>
          <w:lang w:val="hy-AM"/>
        </w:rPr>
        <w:t xml:space="preserve"> </w:t>
      </w:r>
      <w:r>
        <w:rPr>
          <w:rFonts w:ascii="GHEA Grapalat" w:hAnsi="GHEA Grapalat"/>
          <w:b/>
          <w:color w:val="FF0000"/>
          <w:sz w:val="22"/>
          <w:szCs w:val="22"/>
          <w:u w:val="single"/>
        </w:rPr>
        <w:t xml:space="preserve">или </w:t>
      </w:r>
      <w:r>
        <w:rPr>
          <w:rFonts w:ascii="GHEA Grapalat" w:hAnsi="GHEA Grapalat"/>
          <w:b/>
          <w:color w:val="FF0000"/>
          <w:sz w:val="22"/>
          <w:szCs w:val="22"/>
          <w:u w:val="single"/>
          <w:lang w:val="hy-AM"/>
        </w:rPr>
        <w:t xml:space="preserve">же организации, </w:t>
      </w:r>
      <w:r>
        <w:rPr>
          <w:rFonts w:ascii="GHEA Grapalat" w:hAnsi="GHEA Grapalat"/>
          <w:b/>
          <w:color w:val="FF0000"/>
          <w:sz w:val="22"/>
          <w:szCs w:val="22"/>
          <w:u w:val="single"/>
        </w:rPr>
        <w:t xml:space="preserve">имеющие договор о совместной деятельности  с </w:t>
      </w:r>
      <w:r>
        <w:rPr>
          <w:rFonts w:ascii="GHEA Grapalat" w:hAnsi="GHEA Grapalat"/>
          <w:b/>
          <w:color w:val="FF0000"/>
          <w:sz w:val="22"/>
          <w:szCs w:val="22"/>
          <w:u w:val="single"/>
          <w:lang w:val="hy-AM"/>
        </w:rPr>
        <w:t>такими предприят</w:t>
      </w:r>
      <w:r>
        <w:rPr>
          <w:rFonts w:ascii="GHEA Grapalat" w:hAnsi="GHEA Grapalat"/>
          <w:b/>
          <w:color w:val="FF0000"/>
          <w:sz w:val="22"/>
          <w:szCs w:val="22"/>
          <w:u w:val="single"/>
        </w:rPr>
        <w:t>иями.</w:t>
      </w:r>
      <w:r w:rsidR="009874D2" w:rsidRPr="009874D2">
        <w:rPr>
          <w:rStyle w:val="tlid-translation"/>
          <w:rFonts w:ascii="GHEA Grapalat" w:hAnsi="GHEA Grapalat"/>
          <w:sz w:val="24"/>
          <w:szCs w:val="24"/>
        </w:rPr>
        <w:t xml:space="preserve"> </w:t>
      </w:r>
      <w:r w:rsidR="009874D2" w:rsidRPr="004D4A86">
        <w:rPr>
          <w:rStyle w:val="tlid-translation"/>
          <w:rFonts w:ascii="GHEA Grapalat" w:hAnsi="GHEA Grapalat"/>
          <w:sz w:val="24"/>
          <w:szCs w:val="24"/>
        </w:rPr>
        <w:t>Приказ</w:t>
      </w:r>
      <w:r w:rsidR="009874D2" w:rsidRPr="004D4A86">
        <w:rPr>
          <w:rStyle w:val="tlid-translation"/>
          <w:rFonts w:ascii="GHEA Grapalat" w:hAnsi="GHEA Grapalat" w:cs="Baltica"/>
          <w:sz w:val="24"/>
          <w:szCs w:val="24"/>
        </w:rPr>
        <w:t xml:space="preserve"> </w:t>
      </w:r>
      <w:r w:rsidR="009874D2" w:rsidRPr="004D4A86">
        <w:rPr>
          <w:rStyle w:val="tlid-translation"/>
          <w:rFonts w:ascii="GHEA Grapalat" w:hAnsi="GHEA Grapalat"/>
          <w:sz w:val="24"/>
          <w:szCs w:val="24"/>
        </w:rPr>
        <w:t>Министерства</w:t>
      </w:r>
      <w:r w:rsidR="009874D2" w:rsidRPr="004D4A86">
        <w:rPr>
          <w:rStyle w:val="tlid-translation"/>
          <w:rFonts w:ascii="GHEA Grapalat" w:hAnsi="GHEA Grapalat" w:cs="Baltica"/>
          <w:sz w:val="24"/>
          <w:szCs w:val="24"/>
        </w:rPr>
        <w:t xml:space="preserve"> </w:t>
      </w:r>
      <w:r w:rsidR="009874D2" w:rsidRPr="004D4A86">
        <w:rPr>
          <w:rStyle w:val="tlid-translation"/>
          <w:rFonts w:ascii="GHEA Grapalat" w:hAnsi="GHEA Grapalat"/>
          <w:sz w:val="24"/>
          <w:szCs w:val="24"/>
        </w:rPr>
        <w:t>юстиции</w:t>
      </w:r>
      <w:r w:rsidR="009874D2" w:rsidRPr="004D4A86">
        <w:rPr>
          <w:rStyle w:val="tlid-translation"/>
          <w:rFonts w:ascii="GHEA Grapalat" w:hAnsi="GHEA Grapalat" w:cs="Baltica"/>
          <w:sz w:val="24"/>
          <w:szCs w:val="24"/>
        </w:rPr>
        <w:t xml:space="preserve"> </w:t>
      </w:r>
      <w:r w:rsidR="009874D2" w:rsidRPr="004D4A86">
        <w:rPr>
          <w:rStyle w:val="tlid-translation"/>
          <w:rFonts w:ascii="GHEA Grapalat" w:hAnsi="GHEA Grapalat"/>
          <w:sz w:val="24"/>
          <w:szCs w:val="24"/>
        </w:rPr>
        <w:t>РА</w:t>
      </w:r>
      <w:r w:rsidR="009874D2" w:rsidRPr="004D4A86">
        <w:rPr>
          <w:rStyle w:val="tlid-translation"/>
          <w:rFonts w:ascii="GHEA Grapalat" w:hAnsi="GHEA Grapalat" w:cs="Baltica"/>
          <w:sz w:val="24"/>
          <w:szCs w:val="24"/>
        </w:rPr>
        <w:t xml:space="preserve"> N74 4.7</w:t>
      </w:r>
    </w:p>
    <w:p w:rsidR="00503745" w:rsidRPr="00F7569F" w:rsidRDefault="00503745" w:rsidP="0050374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lang w:eastAsia="en-US"/>
        </w:rPr>
      </w:pPr>
      <w:r w:rsidRPr="00F7569F">
        <w:rPr>
          <w:rFonts w:ascii="Sylfaen" w:hAnsi="Sylfaen" w:cs="Sylfaen"/>
          <w:color w:val="000000"/>
          <w:sz w:val="20"/>
          <w:szCs w:val="20"/>
          <w:lang w:eastAsia="en-US"/>
        </w:rPr>
        <w:t>Срок годности товара на момент доставки должен быть следующи</w:t>
      </w:r>
      <w:r w:rsidRPr="00F7569F">
        <w:rPr>
          <w:rFonts w:ascii="GHEA Grapalat" w:hAnsi="GHEA Grapalat" w:cs="Calibri"/>
          <w:color w:val="000000"/>
          <w:sz w:val="20"/>
          <w:szCs w:val="20"/>
          <w:lang w:val="hy-AM" w:bidi="ar-SA"/>
        </w:rPr>
        <w:t>`</w:t>
      </w:r>
    </w:p>
    <w:p w:rsidR="00503745" w:rsidRPr="00493A95" w:rsidRDefault="00503745" w:rsidP="0050374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rPr>
      </w:pPr>
      <w:r w:rsidRPr="00493A95">
        <w:rPr>
          <w:rFonts w:ascii="GHEA Grapalat" w:hAnsi="GHEA Grapalat" w:cs="Calibri"/>
          <w:color w:val="000000"/>
          <w:sz w:val="20"/>
          <w:szCs w:val="20"/>
          <w:lang w:val="hy-AM"/>
        </w:rPr>
        <w:t xml:space="preserve">1) </w:t>
      </w:r>
      <w:r w:rsidRPr="00493A95">
        <w:rPr>
          <w:rFonts w:ascii="Sylfaen" w:hAnsi="Sylfaen" w:cs="Sylfaen"/>
          <w:color w:val="000000"/>
          <w:sz w:val="20"/>
          <w:szCs w:val="20"/>
        </w:rPr>
        <w:t>Лекарства со сроком годности более 2,5 лет должны иметь срок годности не менее 2</w:t>
      </w:r>
      <w:r w:rsidRPr="006D496E">
        <w:rPr>
          <w:rFonts w:ascii="Sylfaen" w:hAnsi="Sylfaen" w:cs="Sylfaen"/>
          <w:color w:val="000000"/>
          <w:sz w:val="20"/>
          <w:szCs w:val="20"/>
        </w:rPr>
        <w:t>4 месяца</w:t>
      </w:r>
      <w:r w:rsidRPr="00493A95">
        <w:rPr>
          <w:rFonts w:ascii="Sylfaen" w:hAnsi="Sylfaen" w:cs="Sylfaen"/>
          <w:color w:val="000000"/>
          <w:sz w:val="20"/>
          <w:szCs w:val="20"/>
        </w:rPr>
        <w:t xml:space="preserve"> на момент доставки</w:t>
      </w:r>
    </w:p>
    <w:p w:rsidR="00503745" w:rsidRPr="00493A95" w:rsidRDefault="00503745" w:rsidP="0050374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Sylfaen" w:hAnsi="Sylfaen" w:cs="Sylfaen"/>
          <w:color w:val="000000"/>
          <w:sz w:val="20"/>
          <w:szCs w:val="20"/>
        </w:rPr>
      </w:pPr>
      <w:r w:rsidRPr="00493A95">
        <w:rPr>
          <w:rFonts w:ascii="GHEA Grapalat" w:hAnsi="GHEA Grapalat" w:cs="Calibri"/>
          <w:color w:val="000000"/>
          <w:sz w:val="20"/>
          <w:szCs w:val="20"/>
          <w:lang w:val="hy-AM"/>
        </w:rPr>
        <w:t>2)</w:t>
      </w:r>
      <w:r w:rsidRPr="00493A95">
        <w:rPr>
          <w:rFonts w:ascii="Sylfaen" w:hAnsi="Sylfaen" w:cs="Sylfaen"/>
          <w:color w:val="000000"/>
          <w:sz w:val="20"/>
          <w:szCs w:val="20"/>
        </w:rPr>
        <w:t xml:space="preserve">Препараты с 2,5-летним сроком годности должны иметь срок годности не менее </w:t>
      </w:r>
      <w:r w:rsidRPr="006D496E">
        <w:rPr>
          <w:rFonts w:ascii="Sylfaen" w:hAnsi="Sylfaen" w:cs="Sylfaen"/>
          <w:color w:val="000000"/>
          <w:sz w:val="20"/>
          <w:szCs w:val="20"/>
        </w:rPr>
        <w:t>12 месяцев</w:t>
      </w:r>
      <w:r w:rsidRPr="00493A95">
        <w:rPr>
          <w:rFonts w:ascii="Sylfaen" w:hAnsi="Sylfaen" w:cs="Sylfaen"/>
          <w:color w:val="000000"/>
          <w:sz w:val="20"/>
          <w:szCs w:val="20"/>
        </w:rPr>
        <w:t xml:space="preserve"> на момент доставки</w:t>
      </w:r>
    </w:p>
    <w:p w:rsidR="00503745" w:rsidRPr="008B0837" w:rsidRDefault="00503745" w:rsidP="00503745">
      <w:pPr>
        <w:widowControl w:val="0"/>
        <w:jc w:val="both"/>
        <w:rPr>
          <w:rFonts w:ascii="Sylfaen" w:hAnsi="Sylfaen" w:cs="Sylfaen"/>
          <w:color w:val="000000"/>
          <w:sz w:val="20"/>
          <w:szCs w:val="20"/>
        </w:rPr>
      </w:pPr>
      <w:r w:rsidRPr="00493A95">
        <w:rPr>
          <w:rFonts w:ascii="GHEA Grapalat" w:hAnsi="GHEA Grapalat" w:cs="Calibri"/>
          <w:color w:val="000000"/>
          <w:sz w:val="20"/>
          <w:szCs w:val="20"/>
          <w:lang w:val="hy-AM"/>
        </w:rPr>
        <w:t xml:space="preserve">3) </w:t>
      </w:r>
      <w:r w:rsidRPr="00493A95">
        <w:rPr>
          <w:rFonts w:ascii="Sylfaen" w:hAnsi="Sylfaen" w:cs="Sylfaen"/>
          <w:color w:val="000000"/>
          <w:sz w:val="20"/>
          <w:szCs w:val="20"/>
        </w:rPr>
        <w:t xml:space="preserve">в отдельных случаях это необходимость, обоснованная неотложной потребностью пациентов, коротким сроком годности препарата, у препарата может быть срок годности не менее </w:t>
      </w:r>
      <w:r w:rsidRPr="00C13C3D">
        <w:rPr>
          <w:rFonts w:ascii="Sylfaen" w:hAnsi="Sylfaen" w:cs="Sylfaen"/>
          <w:color w:val="000000"/>
          <w:sz w:val="20"/>
          <w:szCs w:val="20"/>
        </w:rPr>
        <w:t>3</w:t>
      </w:r>
      <w:r w:rsidRPr="006D496E">
        <w:rPr>
          <w:rFonts w:ascii="Sylfaen" w:hAnsi="Sylfaen" w:cs="Sylfaen"/>
          <w:color w:val="000000"/>
          <w:sz w:val="20"/>
          <w:szCs w:val="20"/>
        </w:rPr>
        <w:t xml:space="preserve"> месяца</w:t>
      </w:r>
      <w:r w:rsidRPr="00493A95">
        <w:rPr>
          <w:rFonts w:ascii="Sylfaen" w:hAnsi="Sylfaen" w:cs="Sylfaen"/>
          <w:color w:val="000000"/>
          <w:sz w:val="20"/>
          <w:szCs w:val="20"/>
        </w:rPr>
        <w:t xml:space="preserve"> на момент доставки.</w:t>
      </w:r>
    </w:p>
    <w:p w:rsidR="00F1356B" w:rsidRDefault="00F1356B" w:rsidP="009874D2">
      <w:pPr>
        <w:widowControl w:val="0"/>
        <w:spacing w:after="160"/>
        <w:jc w:val="right"/>
        <w:rPr>
          <w:rFonts w:ascii="Sylfaen" w:hAnsi="Sylfaen" w:cs="Sylfaen"/>
          <w:color w:val="000000"/>
          <w:sz w:val="20"/>
          <w:szCs w:val="20"/>
          <w:lang w:eastAsia="en-US"/>
        </w:rPr>
      </w:pPr>
    </w:p>
    <w:p w:rsidR="00F1356B" w:rsidRPr="00B47A16" w:rsidRDefault="00F1356B" w:rsidP="00F1356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GHEA Grapalat" w:hAnsi="GHEA Grapalat"/>
        </w:rPr>
      </w:pPr>
      <w:r w:rsidRPr="00B47A16">
        <w:rPr>
          <w:rFonts w:ascii="GHEA Grapalat" w:hAnsi="GHEA Grapalat"/>
        </w:rPr>
        <w:t>Следующие лицензии требуются для поставки товаров по данному Приглашению:</w:t>
      </w:r>
    </w:p>
    <w:p w:rsidR="00F1356B" w:rsidRPr="00B47A16" w:rsidRDefault="00F1356B" w:rsidP="00F1356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GHEA Grapalat" w:hAnsi="GHEA Grapalat"/>
        </w:rPr>
      </w:pPr>
      <w:r w:rsidRPr="00B47A16">
        <w:rPr>
          <w:rFonts w:ascii="GHEA Grapalat" w:hAnsi="GHEA Grapalat"/>
        </w:rPr>
        <w:t>по следующим направлениям «здравоохранение»</w:t>
      </w:r>
    </w:p>
    <w:p w:rsidR="00F1356B" w:rsidRPr="00B47A16" w:rsidRDefault="00F1356B" w:rsidP="00F1356B">
      <w:pPr>
        <w:spacing w:line="360" w:lineRule="auto"/>
        <w:ind w:firstLine="567"/>
        <w:jc w:val="both"/>
        <w:rPr>
          <w:rFonts w:ascii="GHEA Grapalat" w:hAnsi="GHEA Grapalat"/>
          <w:sz w:val="20"/>
          <w:szCs w:val="20"/>
          <w:lang w:val="af-ZA"/>
        </w:rPr>
      </w:pPr>
      <w:r w:rsidRPr="00B47A16">
        <w:rPr>
          <w:rFonts w:ascii="GHEA Grapalat" w:hAnsi="GHEA Grapalat"/>
          <w:sz w:val="20"/>
          <w:szCs w:val="20"/>
          <w:lang w:val="af-ZA"/>
        </w:rPr>
        <w:lastRenderedPageBreak/>
        <w:t xml:space="preserve"> </w:t>
      </w: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F1356B" w:rsidRPr="00B47A16" w:rsidTr="00CB7D61">
        <w:tc>
          <w:tcPr>
            <w:tcW w:w="1611" w:type="dxa"/>
          </w:tcPr>
          <w:p w:rsidR="00F1356B" w:rsidRPr="00B47A16" w:rsidRDefault="00F1356B" w:rsidP="00CB7D61">
            <w:pPr>
              <w:tabs>
                <w:tab w:val="left" w:pos="1134"/>
              </w:tabs>
              <w:jc w:val="center"/>
              <w:rPr>
                <w:rFonts w:ascii="GHEA Grapalat" w:hAnsi="GHEA Grapalat"/>
                <w:b/>
                <w:i/>
                <w:sz w:val="14"/>
                <w:szCs w:val="14"/>
                <w:lang w:val="es-ES"/>
              </w:rPr>
            </w:pPr>
            <w:r w:rsidRPr="00B47A16">
              <w:rPr>
                <w:rFonts w:ascii="GHEA Grapalat" w:hAnsi="GHEA Grapalat"/>
                <w:b/>
                <w:i/>
              </w:rPr>
              <w:t>Номера лотов</w:t>
            </w:r>
          </w:p>
        </w:tc>
        <w:tc>
          <w:tcPr>
            <w:tcW w:w="5193" w:type="dxa"/>
            <w:vAlign w:val="center"/>
          </w:tcPr>
          <w:p w:rsidR="00F1356B" w:rsidRPr="00B47A16" w:rsidRDefault="00F1356B" w:rsidP="00CB7D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val="en-US" w:eastAsia="en-US" w:bidi="ar-SA"/>
              </w:rPr>
            </w:pPr>
            <w:r w:rsidRPr="00B47A16">
              <w:rPr>
                <w:rFonts w:ascii="inherit" w:hAnsi="inherit" w:cs="Courier New"/>
                <w:color w:val="222222"/>
                <w:sz w:val="28"/>
                <w:szCs w:val="28"/>
                <w:lang w:eastAsia="en-US" w:bidi="ar-SA"/>
              </w:rPr>
              <w:t>Тип (ы) требуемой лицензии</w:t>
            </w:r>
          </w:p>
        </w:tc>
      </w:tr>
      <w:tr w:rsidR="00F1356B" w:rsidRPr="00B47A16" w:rsidTr="00CB7D61">
        <w:tc>
          <w:tcPr>
            <w:tcW w:w="1611" w:type="dxa"/>
            <w:shd w:val="clear" w:color="auto" w:fill="999999"/>
          </w:tcPr>
          <w:p w:rsidR="00F1356B" w:rsidRPr="00B47A16" w:rsidRDefault="00F1356B" w:rsidP="00CB7D61">
            <w:pPr>
              <w:tabs>
                <w:tab w:val="left" w:pos="1134"/>
              </w:tabs>
              <w:jc w:val="center"/>
              <w:rPr>
                <w:rFonts w:ascii="GHEA Grapalat" w:hAnsi="GHEA Grapalat"/>
                <w:b/>
                <w:i/>
                <w:sz w:val="14"/>
                <w:lang w:val="es-ES"/>
              </w:rPr>
            </w:pPr>
            <w:r w:rsidRPr="00B47A16">
              <w:rPr>
                <w:rFonts w:ascii="GHEA Grapalat" w:hAnsi="GHEA Grapalat"/>
                <w:b/>
                <w:i/>
                <w:sz w:val="14"/>
                <w:lang w:val="es-ES"/>
              </w:rPr>
              <w:t>1</w:t>
            </w:r>
          </w:p>
        </w:tc>
        <w:tc>
          <w:tcPr>
            <w:tcW w:w="5193" w:type="dxa"/>
            <w:shd w:val="clear" w:color="auto" w:fill="999999"/>
          </w:tcPr>
          <w:p w:rsidR="00F1356B" w:rsidRPr="00B47A16" w:rsidRDefault="00F1356B" w:rsidP="00CB7D61">
            <w:pPr>
              <w:tabs>
                <w:tab w:val="left" w:pos="1134"/>
              </w:tabs>
              <w:jc w:val="center"/>
              <w:rPr>
                <w:rFonts w:ascii="GHEA Grapalat" w:hAnsi="GHEA Grapalat"/>
                <w:b/>
                <w:i/>
                <w:sz w:val="14"/>
                <w:lang w:val="es-ES"/>
              </w:rPr>
            </w:pPr>
            <w:r w:rsidRPr="00B47A16">
              <w:rPr>
                <w:rFonts w:ascii="GHEA Grapalat" w:hAnsi="GHEA Grapalat"/>
                <w:b/>
                <w:i/>
                <w:sz w:val="14"/>
                <w:lang w:val="es-ES"/>
              </w:rPr>
              <w:t>2</w:t>
            </w:r>
          </w:p>
        </w:tc>
      </w:tr>
      <w:tr w:rsidR="00492FCC" w:rsidRPr="00B47A16" w:rsidTr="00CB7D61">
        <w:tc>
          <w:tcPr>
            <w:tcW w:w="1611" w:type="dxa"/>
            <w:vAlign w:val="center"/>
          </w:tcPr>
          <w:p w:rsidR="00492FCC" w:rsidRPr="00601A8B" w:rsidRDefault="00492FCC" w:rsidP="00311136">
            <w:pPr>
              <w:jc w:val="center"/>
              <w:rPr>
                <w:rFonts w:ascii="Sylfaen" w:hAnsi="Sylfaen"/>
                <w:sz w:val="20"/>
                <w:szCs w:val="20"/>
                <w:lang w:val="hy-AM"/>
              </w:rPr>
            </w:pPr>
            <w:r>
              <w:rPr>
                <w:rFonts w:ascii="Sylfaen" w:hAnsi="Sylfaen"/>
                <w:sz w:val="20"/>
                <w:szCs w:val="20"/>
                <w:lang w:val="hy-AM"/>
              </w:rPr>
              <w:t>45,</w:t>
            </w:r>
            <w:r w:rsidRPr="00601A8B">
              <w:rPr>
                <w:rFonts w:ascii="Sylfaen" w:hAnsi="Sylfaen"/>
                <w:sz w:val="20"/>
                <w:szCs w:val="20"/>
                <w:lang w:val="hy-AM"/>
              </w:rPr>
              <w:t>46,47,13</w:t>
            </w:r>
            <w:r>
              <w:rPr>
                <w:rFonts w:ascii="Sylfaen" w:hAnsi="Sylfaen"/>
                <w:sz w:val="20"/>
                <w:szCs w:val="20"/>
                <w:lang w:val="hy-AM"/>
              </w:rPr>
              <w:t>6</w:t>
            </w:r>
            <w:r w:rsidRPr="00601A8B">
              <w:rPr>
                <w:rFonts w:ascii="Sylfaen" w:hAnsi="Sylfaen"/>
                <w:sz w:val="20"/>
                <w:szCs w:val="20"/>
                <w:lang w:val="hy-AM"/>
              </w:rPr>
              <w:t>,</w:t>
            </w:r>
          </w:p>
          <w:p w:rsidR="00492FCC" w:rsidRPr="00601A8B" w:rsidRDefault="00492FCC" w:rsidP="00311136">
            <w:pPr>
              <w:jc w:val="center"/>
              <w:rPr>
                <w:rFonts w:ascii="Sylfaen" w:hAnsi="Sylfaen"/>
                <w:sz w:val="20"/>
                <w:szCs w:val="20"/>
                <w:lang w:val="hy-AM"/>
              </w:rPr>
            </w:pPr>
            <w:r w:rsidRPr="00601A8B">
              <w:rPr>
                <w:rFonts w:ascii="Sylfaen" w:hAnsi="Sylfaen"/>
                <w:sz w:val="20"/>
                <w:szCs w:val="20"/>
                <w:lang w:val="hy-AM"/>
              </w:rPr>
              <w:t>13</w:t>
            </w:r>
            <w:r>
              <w:rPr>
                <w:rFonts w:ascii="Sylfaen" w:hAnsi="Sylfaen"/>
                <w:sz w:val="20"/>
                <w:szCs w:val="20"/>
                <w:lang w:val="hy-AM"/>
              </w:rPr>
              <w:t>7</w:t>
            </w:r>
            <w:r w:rsidRPr="00601A8B">
              <w:rPr>
                <w:rFonts w:ascii="Sylfaen" w:hAnsi="Sylfaen"/>
                <w:sz w:val="20"/>
                <w:szCs w:val="20"/>
                <w:lang w:val="hy-AM"/>
              </w:rPr>
              <w:t>,15</w:t>
            </w:r>
            <w:r>
              <w:rPr>
                <w:rFonts w:ascii="Sylfaen" w:hAnsi="Sylfaen"/>
                <w:sz w:val="20"/>
                <w:szCs w:val="20"/>
                <w:lang w:val="hy-AM"/>
              </w:rPr>
              <w:t>2</w:t>
            </w:r>
            <w:r w:rsidRPr="00601A8B">
              <w:rPr>
                <w:rFonts w:ascii="Sylfaen" w:hAnsi="Sylfaen"/>
                <w:sz w:val="20"/>
                <w:szCs w:val="20"/>
                <w:lang w:val="es-ES"/>
              </w:rPr>
              <w:t>,</w:t>
            </w:r>
            <w:r w:rsidRPr="00601A8B">
              <w:rPr>
                <w:rFonts w:ascii="Sylfaen" w:hAnsi="Sylfaen"/>
                <w:sz w:val="20"/>
                <w:szCs w:val="20"/>
                <w:lang w:val="hy-AM"/>
              </w:rPr>
              <w:t>17</w:t>
            </w:r>
            <w:r>
              <w:rPr>
                <w:rFonts w:ascii="Sylfaen" w:hAnsi="Sylfaen"/>
                <w:sz w:val="20"/>
                <w:szCs w:val="20"/>
                <w:lang w:val="hy-AM"/>
              </w:rPr>
              <w:t>2</w:t>
            </w:r>
          </w:p>
        </w:tc>
        <w:tc>
          <w:tcPr>
            <w:tcW w:w="5193" w:type="dxa"/>
            <w:vAlign w:val="bottom"/>
          </w:tcPr>
          <w:p w:rsidR="00492FCC" w:rsidRPr="00F1356B" w:rsidRDefault="00492FCC" w:rsidP="00F1356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eastAsia="en-US" w:bidi="ar-SA"/>
              </w:rPr>
            </w:pPr>
            <w:r w:rsidRPr="00FA0711">
              <w:rPr>
                <w:rFonts w:ascii="inherit" w:hAnsi="inherit" w:cs="Courier New"/>
                <w:color w:val="222222"/>
                <w:sz w:val="28"/>
                <w:szCs w:val="28"/>
                <w:lang w:eastAsia="en-US" w:bidi="ar-SA"/>
              </w:rPr>
              <w:t>«</w:t>
            </w:r>
            <w:r w:rsidRPr="00FA0711">
              <w:rPr>
                <w:rStyle w:val="tlid-translation"/>
                <w:rFonts w:ascii="GHEA Grapalat" w:hAnsi="GHEA Grapalat"/>
              </w:rPr>
              <w:t>Аптечная</w:t>
            </w:r>
            <w:r w:rsidRPr="00FA0711">
              <w:rPr>
                <w:rStyle w:val="tlid-translation"/>
                <w:rFonts w:ascii="GHEA Grapalat" w:hAnsi="GHEA Grapalat" w:cs="Baltica"/>
              </w:rPr>
              <w:t xml:space="preserve"> </w:t>
            </w:r>
            <w:r w:rsidRPr="00FA0711">
              <w:rPr>
                <w:rStyle w:val="tlid-translation"/>
                <w:rFonts w:ascii="GHEA Grapalat" w:hAnsi="GHEA Grapalat"/>
              </w:rPr>
              <w:t>деятельность</w:t>
            </w:r>
            <w:r w:rsidRPr="00FA0711">
              <w:rPr>
                <w:rStyle w:val="tlid-translation"/>
                <w:rFonts w:ascii="GHEA Grapalat" w:hAnsi="GHEA Grapalat" w:cs="Baltica"/>
              </w:rPr>
              <w:t xml:space="preserve"> </w:t>
            </w:r>
            <w:r w:rsidRPr="00FA0711">
              <w:rPr>
                <w:rStyle w:val="tlid-translation"/>
                <w:rFonts w:ascii="GHEA Grapalat" w:hAnsi="GHEA Grapalat"/>
              </w:rPr>
              <w:t>и</w:t>
            </w:r>
            <w:r w:rsidRPr="00FA0711">
              <w:rPr>
                <w:rStyle w:val="tlid-translation"/>
                <w:rFonts w:ascii="GHEA Grapalat" w:hAnsi="GHEA Grapalat" w:cs="Baltica"/>
              </w:rPr>
              <w:t xml:space="preserve"> </w:t>
            </w:r>
            <w:r w:rsidRPr="00FA0711">
              <w:rPr>
                <w:rStyle w:val="tlid-translation"/>
                <w:rFonts w:ascii="GHEA Grapalat" w:hAnsi="GHEA Grapalat"/>
              </w:rPr>
              <w:t>лицензия</w:t>
            </w:r>
            <w:r w:rsidRPr="00FA0711">
              <w:rPr>
                <w:rStyle w:val="tlid-translation"/>
                <w:rFonts w:ascii="GHEA Grapalat" w:hAnsi="GHEA Grapalat" w:cs="Baltica"/>
              </w:rPr>
              <w:t xml:space="preserve"> </w:t>
            </w:r>
            <w:r w:rsidRPr="00FA0711">
              <w:rPr>
                <w:rStyle w:val="tlid-translation"/>
                <w:rFonts w:ascii="GHEA Grapalat" w:hAnsi="GHEA Grapalat"/>
              </w:rPr>
              <w:t>на</w:t>
            </w:r>
            <w:r w:rsidRPr="00FA0711">
              <w:rPr>
                <w:rStyle w:val="tlid-translation"/>
                <w:rFonts w:ascii="GHEA Grapalat" w:hAnsi="GHEA Grapalat" w:cs="Baltica"/>
              </w:rPr>
              <w:t xml:space="preserve"> </w:t>
            </w:r>
            <w:r w:rsidRPr="00FA0711">
              <w:rPr>
                <w:rStyle w:val="tlid-translation"/>
                <w:rFonts w:ascii="GHEA Grapalat" w:hAnsi="GHEA Grapalat"/>
              </w:rPr>
              <w:t>продажу</w:t>
            </w:r>
            <w:r w:rsidRPr="00FA0711">
              <w:rPr>
                <w:rStyle w:val="tlid-translation"/>
                <w:rFonts w:ascii="GHEA Grapalat" w:hAnsi="GHEA Grapalat" w:cs="Baltica"/>
              </w:rPr>
              <w:t xml:space="preserve"> </w:t>
            </w:r>
            <w:r w:rsidRPr="00FA0711">
              <w:rPr>
                <w:rStyle w:val="tlid-translation"/>
                <w:rFonts w:ascii="GHEA Grapalat" w:hAnsi="GHEA Grapalat"/>
              </w:rPr>
              <w:t>психотропных</w:t>
            </w:r>
            <w:r w:rsidRPr="00FA0711">
              <w:rPr>
                <w:rStyle w:val="tlid-translation"/>
                <w:rFonts w:ascii="GHEA Grapalat" w:hAnsi="GHEA Grapalat" w:cs="Baltica"/>
              </w:rPr>
              <w:t xml:space="preserve"> </w:t>
            </w:r>
            <w:r w:rsidRPr="00FA0711">
              <w:rPr>
                <w:rStyle w:val="tlid-translation"/>
                <w:rFonts w:ascii="GHEA Grapalat" w:hAnsi="GHEA Grapalat"/>
              </w:rPr>
              <w:t>препаратов</w:t>
            </w:r>
            <w:r w:rsidRPr="00FA0711">
              <w:rPr>
                <w:rFonts w:ascii="inherit" w:hAnsi="inherit" w:cs="Courier New"/>
                <w:color w:val="222222"/>
                <w:sz w:val="28"/>
                <w:szCs w:val="28"/>
                <w:lang w:eastAsia="en-US" w:bidi="ar-SA"/>
              </w:rPr>
              <w:t>»</w:t>
            </w:r>
          </w:p>
        </w:tc>
      </w:tr>
      <w:tr w:rsidR="00492FCC" w:rsidRPr="00B47A16" w:rsidTr="00CB7D61">
        <w:tc>
          <w:tcPr>
            <w:tcW w:w="1611" w:type="dxa"/>
            <w:vAlign w:val="center"/>
          </w:tcPr>
          <w:p w:rsidR="00492FCC" w:rsidRPr="00601A8B" w:rsidRDefault="00492FCC" w:rsidP="00311136">
            <w:pPr>
              <w:jc w:val="center"/>
              <w:rPr>
                <w:rFonts w:ascii="Sylfaen" w:hAnsi="Sylfaen"/>
                <w:sz w:val="20"/>
                <w:szCs w:val="20"/>
                <w:lang w:val="hy-AM"/>
              </w:rPr>
            </w:pPr>
            <w:r w:rsidRPr="00601A8B">
              <w:rPr>
                <w:rFonts w:ascii="Sylfaen" w:hAnsi="Sylfaen"/>
                <w:sz w:val="20"/>
                <w:szCs w:val="20"/>
                <w:lang w:val="hy-AM"/>
              </w:rPr>
              <w:t>1-4</w:t>
            </w:r>
            <w:r>
              <w:rPr>
                <w:rFonts w:ascii="Sylfaen" w:hAnsi="Sylfaen"/>
                <w:sz w:val="20"/>
                <w:szCs w:val="20"/>
                <w:lang w:val="hy-AM"/>
              </w:rPr>
              <w:t>4</w:t>
            </w:r>
            <w:r w:rsidRPr="00601A8B">
              <w:rPr>
                <w:rFonts w:ascii="Sylfaen" w:hAnsi="Sylfaen"/>
                <w:sz w:val="20"/>
                <w:szCs w:val="20"/>
                <w:lang w:val="hy-AM"/>
              </w:rPr>
              <w:t>,4</w:t>
            </w:r>
            <w:r>
              <w:rPr>
                <w:rFonts w:ascii="Sylfaen" w:hAnsi="Sylfaen"/>
                <w:sz w:val="20"/>
                <w:szCs w:val="20"/>
                <w:lang w:val="hy-AM"/>
              </w:rPr>
              <w:t>8</w:t>
            </w:r>
            <w:r w:rsidRPr="00601A8B">
              <w:rPr>
                <w:rFonts w:ascii="Sylfaen" w:hAnsi="Sylfaen"/>
                <w:sz w:val="20"/>
                <w:szCs w:val="20"/>
                <w:lang w:val="hy-AM"/>
              </w:rPr>
              <w:t>-13</w:t>
            </w:r>
            <w:r>
              <w:rPr>
                <w:rFonts w:ascii="Sylfaen" w:hAnsi="Sylfaen"/>
                <w:sz w:val="20"/>
                <w:szCs w:val="20"/>
                <w:lang w:val="hy-AM"/>
              </w:rPr>
              <w:t>5</w:t>
            </w:r>
            <w:r w:rsidRPr="00601A8B">
              <w:rPr>
                <w:rFonts w:ascii="Sylfaen" w:hAnsi="Sylfaen"/>
                <w:sz w:val="20"/>
                <w:szCs w:val="20"/>
                <w:lang w:val="hy-AM"/>
              </w:rPr>
              <w:t>,</w:t>
            </w:r>
          </w:p>
          <w:p w:rsidR="00492FCC" w:rsidRPr="00601A8B" w:rsidRDefault="00492FCC" w:rsidP="00311136">
            <w:pPr>
              <w:jc w:val="center"/>
              <w:rPr>
                <w:rFonts w:ascii="Sylfaen" w:hAnsi="Sylfaen"/>
                <w:sz w:val="20"/>
                <w:szCs w:val="20"/>
                <w:lang w:val="hy-AM"/>
              </w:rPr>
            </w:pPr>
            <w:r w:rsidRPr="00601A8B">
              <w:rPr>
                <w:rFonts w:ascii="Sylfaen" w:hAnsi="Sylfaen"/>
                <w:sz w:val="20"/>
                <w:szCs w:val="20"/>
                <w:lang w:val="hy-AM"/>
              </w:rPr>
              <w:t>1</w:t>
            </w:r>
            <w:r>
              <w:rPr>
                <w:rFonts w:ascii="Sylfaen" w:hAnsi="Sylfaen"/>
                <w:sz w:val="20"/>
                <w:szCs w:val="20"/>
                <w:lang w:val="hy-AM"/>
              </w:rPr>
              <w:t>38</w:t>
            </w:r>
            <w:r w:rsidRPr="00601A8B">
              <w:rPr>
                <w:rFonts w:ascii="Sylfaen" w:hAnsi="Sylfaen"/>
                <w:sz w:val="20"/>
                <w:szCs w:val="20"/>
                <w:lang w:val="hy-AM"/>
              </w:rPr>
              <w:t>-15</w:t>
            </w:r>
            <w:r>
              <w:rPr>
                <w:rFonts w:ascii="Sylfaen" w:hAnsi="Sylfaen"/>
                <w:sz w:val="20"/>
                <w:szCs w:val="20"/>
                <w:lang w:val="hy-AM"/>
              </w:rPr>
              <w:t>1</w:t>
            </w:r>
            <w:r w:rsidRPr="00601A8B">
              <w:rPr>
                <w:rFonts w:ascii="Sylfaen" w:hAnsi="Sylfaen"/>
                <w:sz w:val="20"/>
                <w:szCs w:val="20"/>
                <w:lang w:val="hy-AM"/>
              </w:rPr>
              <w:t>,</w:t>
            </w:r>
          </w:p>
          <w:p w:rsidR="00492FCC" w:rsidRPr="00601A8B" w:rsidRDefault="00492FCC" w:rsidP="00311136">
            <w:pPr>
              <w:jc w:val="center"/>
              <w:rPr>
                <w:rFonts w:ascii="Sylfaen" w:hAnsi="Sylfaen"/>
                <w:sz w:val="20"/>
                <w:szCs w:val="20"/>
                <w:lang w:val="hy-AM"/>
              </w:rPr>
            </w:pPr>
            <w:r w:rsidRPr="00601A8B">
              <w:rPr>
                <w:rFonts w:ascii="Sylfaen" w:hAnsi="Sylfaen"/>
                <w:sz w:val="20"/>
                <w:szCs w:val="20"/>
                <w:lang w:val="hy-AM"/>
              </w:rPr>
              <w:t>15</w:t>
            </w:r>
            <w:r>
              <w:rPr>
                <w:rFonts w:ascii="Sylfaen" w:hAnsi="Sylfaen"/>
                <w:sz w:val="20"/>
                <w:szCs w:val="20"/>
                <w:lang w:val="hy-AM"/>
              </w:rPr>
              <w:t>3</w:t>
            </w:r>
            <w:r w:rsidRPr="00601A8B">
              <w:rPr>
                <w:rFonts w:ascii="Sylfaen" w:hAnsi="Sylfaen"/>
                <w:sz w:val="20"/>
                <w:szCs w:val="20"/>
                <w:lang w:val="hy-AM"/>
              </w:rPr>
              <w:t>-17</w:t>
            </w:r>
            <w:r>
              <w:rPr>
                <w:rFonts w:ascii="Sylfaen" w:hAnsi="Sylfaen"/>
                <w:sz w:val="20"/>
                <w:szCs w:val="20"/>
              </w:rPr>
              <w:t>1, 173-188</w:t>
            </w:r>
          </w:p>
        </w:tc>
        <w:tc>
          <w:tcPr>
            <w:tcW w:w="5193" w:type="dxa"/>
            <w:vAlign w:val="bottom"/>
          </w:tcPr>
          <w:p w:rsidR="00492FCC" w:rsidRPr="00FA0711" w:rsidRDefault="00492FCC" w:rsidP="00F1356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rPr>
                <w:rFonts w:ascii="inherit" w:hAnsi="inherit" w:cs="Courier New"/>
                <w:color w:val="222222"/>
                <w:sz w:val="28"/>
                <w:szCs w:val="28"/>
                <w:lang w:eastAsia="en-US" w:bidi="ar-SA"/>
              </w:rPr>
            </w:pPr>
            <w:r w:rsidRPr="00FA0711">
              <w:rPr>
                <w:rFonts w:ascii="inherit" w:hAnsi="inherit" w:cs="Courier New"/>
                <w:color w:val="222222"/>
                <w:sz w:val="28"/>
                <w:szCs w:val="28"/>
                <w:lang w:eastAsia="en-US" w:bidi="ar-SA"/>
              </w:rPr>
              <w:t>«</w:t>
            </w:r>
            <w:r w:rsidRPr="00FA0711">
              <w:rPr>
                <w:rStyle w:val="tlid-translation"/>
                <w:rFonts w:ascii="GHEA Grapalat" w:hAnsi="GHEA Grapalat"/>
              </w:rPr>
              <w:t>Аптечная</w:t>
            </w:r>
            <w:r w:rsidRPr="00FA0711">
              <w:rPr>
                <w:rStyle w:val="tlid-translation"/>
                <w:rFonts w:ascii="GHEA Grapalat" w:hAnsi="GHEA Grapalat" w:cs="Baltica"/>
              </w:rPr>
              <w:t xml:space="preserve"> </w:t>
            </w:r>
            <w:r w:rsidRPr="00FA0711">
              <w:rPr>
                <w:rStyle w:val="tlid-translation"/>
                <w:rFonts w:ascii="GHEA Grapalat" w:hAnsi="GHEA Grapalat"/>
              </w:rPr>
              <w:t>деятельность</w:t>
            </w:r>
            <w:r w:rsidRPr="00FA0711">
              <w:rPr>
                <w:rFonts w:ascii="inherit" w:hAnsi="inherit" w:cs="Courier New"/>
                <w:color w:val="222222"/>
                <w:sz w:val="28"/>
                <w:szCs w:val="28"/>
                <w:lang w:eastAsia="en-US" w:bidi="ar-SA"/>
              </w:rPr>
              <w:t>»</w:t>
            </w:r>
          </w:p>
        </w:tc>
      </w:tr>
    </w:tbl>
    <w:p w:rsidR="00071D1C" w:rsidRPr="00B138F3" w:rsidRDefault="00071D1C" w:rsidP="009874D2">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5"/>
          <w:rFonts w:ascii="GHEA Grapalat" w:hAnsi="GHEA Grapalat"/>
        </w:rPr>
        <w:footnoteReference w:customMarkFollows="1" w:id="29"/>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3"/>
        <w:gridCol w:w="2148"/>
        <w:gridCol w:w="1300"/>
        <w:gridCol w:w="1003"/>
        <w:gridCol w:w="1004"/>
        <w:gridCol w:w="716"/>
        <w:gridCol w:w="859"/>
        <w:gridCol w:w="544"/>
        <w:gridCol w:w="606"/>
        <w:gridCol w:w="716"/>
        <w:gridCol w:w="852"/>
        <w:gridCol w:w="891"/>
        <w:gridCol w:w="860"/>
        <w:gridCol w:w="1004"/>
        <w:gridCol w:w="860"/>
        <w:gridCol w:w="819"/>
      </w:tblGrid>
      <w:tr w:rsidR="00B138F3" w:rsidRPr="00B138F3" w:rsidTr="006B156D">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B156D">
        <w:trPr>
          <w:trHeight w:val="747"/>
          <w:jc w:val="center"/>
        </w:trPr>
        <w:tc>
          <w:tcPr>
            <w:tcW w:w="172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48"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3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4"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6B156D">
              <w:rPr>
                <w:rFonts w:ascii="GHEA Grapalat" w:hAnsi="GHEA Grapalat"/>
                <w:sz w:val="16"/>
                <w:szCs w:val="16"/>
              </w:rPr>
              <w:t>20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5"/>
                <w:rFonts w:ascii="GHEA Grapalat" w:hAnsi="GHEA Grapalat"/>
                <w:sz w:val="16"/>
                <w:szCs w:val="16"/>
              </w:rPr>
              <w:footnoteReference w:customMarkFollows="1" w:id="30"/>
              <w:t>**</w:t>
            </w:r>
          </w:p>
        </w:tc>
      </w:tr>
      <w:tr w:rsidR="00B138F3" w:rsidRPr="00B138F3" w:rsidTr="006B156D">
        <w:trPr>
          <w:trHeight w:val="594"/>
          <w:jc w:val="center"/>
        </w:trPr>
        <w:tc>
          <w:tcPr>
            <w:tcW w:w="1723" w:type="dxa"/>
          </w:tcPr>
          <w:p w:rsidR="00071D1C" w:rsidRPr="00B138F3" w:rsidRDefault="00071D1C" w:rsidP="00B46D58">
            <w:pPr>
              <w:widowControl w:val="0"/>
              <w:jc w:val="center"/>
              <w:rPr>
                <w:rFonts w:ascii="GHEA Grapalat" w:hAnsi="GHEA Grapalat"/>
                <w:sz w:val="16"/>
                <w:szCs w:val="16"/>
              </w:rPr>
            </w:pPr>
          </w:p>
        </w:tc>
        <w:tc>
          <w:tcPr>
            <w:tcW w:w="2148" w:type="dxa"/>
          </w:tcPr>
          <w:p w:rsidR="00071D1C" w:rsidRPr="00B138F3" w:rsidRDefault="00071D1C" w:rsidP="00B46D58">
            <w:pPr>
              <w:widowControl w:val="0"/>
              <w:jc w:val="center"/>
              <w:rPr>
                <w:rFonts w:ascii="GHEA Grapalat" w:hAnsi="GHEA Grapalat"/>
                <w:sz w:val="16"/>
                <w:szCs w:val="16"/>
              </w:rPr>
            </w:pPr>
          </w:p>
        </w:tc>
        <w:tc>
          <w:tcPr>
            <w:tcW w:w="1300" w:type="dxa"/>
          </w:tcPr>
          <w:p w:rsidR="00071D1C" w:rsidRPr="00B138F3" w:rsidRDefault="00071D1C" w:rsidP="00B46D58">
            <w:pPr>
              <w:widowControl w:val="0"/>
              <w:jc w:val="center"/>
              <w:rPr>
                <w:rFonts w:ascii="GHEA Grapalat" w:hAnsi="GHEA Grapalat"/>
                <w:sz w:val="16"/>
                <w:szCs w:val="16"/>
              </w:rPr>
            </w:pPr>
          </w:p>
        </w:tc>
        <w:tc>
          <w:tcPr>
            <w:tcW w:w="100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59"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9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19" w:type="dxa"/>
            <w:vAlign w:val="center"/>
          </w:tcPr>
          <w:p w:rsidR="00071D1C" w:rsidRPr="006B156D" w:rsidRDefault="00071D1C" w:rsidP="00B46D58">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75165B" w:rsidRPr="00B138F3" w:rsidTr="006B156D">
        <w:trPr>
          <w:trHeight w:val="404"/>
          <w:jc w:val="center"/>
        </w:trPr>
        <w:tc>
          <w:tcPr>
            <w:tcW w:w="1723" w:type="dxa"/>
          </w:tcPr>
          <w:p w:rsidR="0075165B" w:rsidRPr="00492FCC" w:rsidRDefault="0075165B" w:rsidP="00492FCC">
            <w:pPr>
              <w:widowControl w:val="0"/>
              <w:jc w:val="center"/>
              <w:rPr>
                <w:rFonts w:ascii="GHEA Grapalat" w:hAnsi="GHEA Grapalat"/>
                <w:sz w:val="16"/>
                <w:szCs w:val="16"/>
                <w:lang w:val="en-US"/>
              </w:rPr>
            </w:pPr>
            <w:r>
              <w:rPr>
                <w:rFonts w:ascii="GHEA Grapalat" w:hAnsi="GHEA Grapalat"/>
                <w:sz w:val="16"/>
                <w:szCs w:val="16"/>
              </w:rPr>
              <w:t>1-1</w:t>
            </w:r>
            <w:r>
              <w:rPr>
                <w:rFonts w:ascii="GHEA Grapalat" w:hAnsi="GHEA Grapalat"/>
                <w:sz w:val="16"/>
                <w:szCs w:val="16"/>
                <w:lang w:val="en-US"/>
              </w:rPr>
              <w:t>88</w:t>
            </w:r>
          </w:p>
        </w:tc>
        <w:tc>
          <w:tcPr>
            <w:tcW w:w="2148" w:type="dxa"/>
          </w:tcPr>
          <w:p w:rsidR="0075165B" w:rsidRPr="00B138F3" w:rsidRDefault="0075165B" w:rsidP="006B156D">
            <w:pPr>
              <w:widowControl w:val="0"/>
              <w:jc w:val="center"/>
              <w:rPr>
                <w:rFonts w:ascii="GHEA Grapalat" w:hAnsi="GHEA Grapalat"/>
                <w:sz w:val="16"/>
                <w:szCs w:val="16"/>
              </w:rPr>
            </w:pPr>
          </w:p>
        </w:tc>
        <w:tc>
          <w:tcPr>
            <w:tcW w:w="1300" w:type="dxa"/>
          </w:tcPr>
          <w:p w:rsidR="0075165B" w:rsidRPr="00B138F3" w:rsidRDefault="0075165B" w:rsidP="006B156D">
            <w:pPr>
              <w:widowControl w:val="0"/>
              <w:jc w:val="center"/>
              <w:rPr>
                <w:rFonts w:ascii="GHEA Grapalat" w:hAnsi="GHEA Grapalat"/>
                <w:sz w:val="16"/>
                <w:szCs w:val="16"/>
              </w:rPr>
            </w:pPr>
            <w:r>
              <w:rPr>
                <w:rFonts w:ascii="GHEA Grapalat" w:hAnsi="GHEA Grapalat"/>
                <w:sz w:val="16"/>
                <w:szCs w:val="16"/>
              </w:rPr>
              <w:t>лекарства</w:t>
            </w:r>
          </w:p>
        </w:tc>
        <w:tc>
          <w:tcPr>
            <w:tcW w:w="1003" w:type="dxa"/>
          </w:tcPr>
          <w:p w:rsidR="0075165B" w:rsidRPr="00511C9B" w:rsidRDefault="0075165B" w:rsidP="006B156D">
            <w:pPr>
              <w:jc w:val="center"/>
              <w:rPr>
                <w:rFonts w:ascii="Sylfaen" w:hAnsi="Sylfaen"/>
                <w:sz w:val="20"/>
                <w:lang w:val="pt-BR"/>
              </w:rPr>
            </w:pPr>
          </w:p>
          <w:p w:rsidR="0075165B" w:rsidRPr="00511C9B" w:rsidRDefault="0075165B" w:rsidP="006B156D">
            <w:pPr>
              <w:jc w:val="center"/>
              <w:rPr>
                <w:rFonts w:ascii="Sylfaen" w:hAnsi="Sylfaen"/>
                <w:sz w:val="20"/>
                <w:lang w:val="pt-BR"/>
              </w:rPr>
            </w:pPr>
          </w:p>
          <w:p w:rsidR="0075165B" w:rsidRPr="00511C9B" w:rsidRDefault="0075165B" w:rsidP="006B156D">
            <w:pPr>
              <w:jc w:val="center"/>
              <w:rPr>
                <w:rFonts w:ascii="Sylfaen" w:hAnsi="Sylfaen"/>
                <w:lang w:val="pt-BR"/>
              </w:rPr>
            </w:pPr>
            <w:r w:rsidRPr="00511C9B">
              <w:rPr>
                <w:rFonts w:ascii="Sylfaen" w:hAnsi="Sylfaen"/>
                <w:sz w:val="20"/>
                <w:lang w:val="pt-BR"/>
              </w:rPr>
              <w:t>... %</w:t>
            </w:r>
          </w:p>
        </w:tc>
        <w:tc>
          <w:tcPr>
            <w:tcW w:w="1004" w:type="dxa"/>
          </w:tcPr>
          <w:p w:rsidR="0075165B" w:rsidRPr="00511C9B" w:rsidRDefault="0075165B" w:rsidP="006B156D">
            <w:pPr>
              <w:jc w:val="center"/>
              <w:rPr>
                <w:rFonts w:ascii="Sylfaen" w:hAnsi="Sylfaen"/>
                <w:sz w:val="20"/>
                <w:lang w:val="pt-BR"/>
              </w:rPr>
            </w:pPr>
          </w:p>
          <w:p w:rsidR="0075165B" w:rsidRPr="00511C9B" w:rsidRDefault="0075165B" w:rsidP="006B156D">
            <w:pPr>
              <w:jc w:val="center"/>
              <w:rPr>
                <w:rFonts w:ascii="Sylfaen" w:hAnsi="Sylfaen"/>
                <w:sz w:val="20"/>
                <w:lang w:val="pt-BR"/>
              </w:rPr>
            </w:pPr>
          </w:p>
          <w:p w:rsidR="0075165B" w:rsidRPr="00511C9B" w:rsidRDefault="0075165B" w:rsidP="006B156D">
            <w:pPr>
              <w:jc w:val="center"/>
              <w:rPr>
                <w:rFonts w:ascii="Sylfaen" w:hAnsi="Sylfaen"/>
                <w:lang w:val="pt-BR"/>
              </w:rPr>
            </w:pPr>
            <w:r w:rsidRPr="00511C9B">
              <w:rPr>
                <w:rFonts w:ascii="Sylfaen" w:hAnsi="Sylfaen"/>
                <w:sz w:val="20"/>
                <w:lang w:val="pt-BR"/>
              </w:rPr>
              <w:t>... %</w:t>
            </w:r>
          </w:p>
        </w:tc>
        <w:tc>
          <w:tcPr>
            <w:tcW w:w="716" w:type="dxa"/>
          </w:tcPr>
          <w:p w:rsidR="0075165B" w:rsidRPr="00511C9B" w:rsidRDefault="0075165B" w:rsidP="006B156D">
            <w:pPr>
              <w:jc w:val="center"/>
              <w:rPr>
                <w:rFonts w:ascii="Sylfaen" w:hAnsi="Sylfaen"/>
                <w:sz w:val="20"/>
                <w:lang w:val="pt-BR"/>
              </w:rPr>
            </w:pPr>
          </w:p>
          <w:p w:rsidR="0075165B" w:rsidRPr="00511C9B" w:rsidRDefault="0075165B" w:rsidP="006B156D">
            <w:pPr>
              <w:jc w:val="center"/>
              <w:rPr>
                <w:rFonts w:ascii="Sylfaen" w:hAnsi="Sylfaen"/>
                <w:sz w:val="20"/>
                <w:lang w:val="pt-BR"/>
              </w:rPr>
            </w:pPr>
          </w:p>
          <w:p w:rsidR="0075165B" w:rsidRPr="00511C9B" w:rsidRDefault="0075165B" w:rsidP="006B156D">
            <w:pPr>
              <w:jc w:val="center"/>
              <w:rPr>
                <w:rFonts w:ascii="Sylfaen" w:hAnsi="Sylfaen" w:cs="Arial"/>
                <w:sz w:val="18"/>
                <w:szCs w:val="18"/>
                <w:lang w:val="pt-BR"/>
              </w:rPr>
            </w:pPr>
            <w:r>
              <w:rPr>
                <w:rFonts w:ascii="Sylfaen" w:hAnsi="Sylfaen"/>
                <w:sz w:val="20"/>
              </w:rPr>
              <w:t>,,,</w:t>
            </w:r>
            <w:r w:rsidRPr="00511C9B">
              <w:rPr>
                <w:rFonts w:ascii="Sylfaen" w:hAnsi="Sylfaen"/>
                <w:sz w:val="20"/>
                <w:lang w:val="pt-BR"/>
              </w:rPr>
              <w:t>%</w:t>
            </w:r>
          </w:p>
        </w:tc>
        <w:tc>
          <w:tcPr>
            <w:tcW w:w="859" w:type="dxa"/>
          </w:tcPr>
          <w:p w:rsidR="0075165B" w:rsidRDefault="0075165B">
            <w:r w:rsidRPr="007207B2">
              <w:rPr>
                <w:rFonts w:ascii="Sylfaen" w:hAnsi="Sylfaen"/>
                <w:sz w:val="20"/>
              </w:rPr>
              <w:t>,,,</w:t>
            </w:r>
            <w:r w:rsidRPr="007207B2">
              <w:rPr>
                <w:rFonts w:ascii="Sylfaen" w:hAnsi="Sylfaen"/>
                <w:sz w:val="20"/>
                <w:lang w:val="pt-BR"/>
              </w:rPr>
              <w:t>%</w:t>
            </w:r>
          </w:p>
        </w:tc>
        <w:tc>
          <w:tcPr>
            <w:tcW w:w="544" w:type="dxa"/>
          </w:tcPr>
          <w:p w:rsidR="0075165B" w:rsidRDefault="0075165B">
            <w:r w:rsidRPr="007207B2">
              <w:rPr>
                <w:rFonts w:ascii="Sylfaen" w:hAnsi="Sylfaen"/>
                <w:sz w:val="20"/>
              </w:rPr>
              <w:t>,,,</w:t>
            </w:r>
            <w:r w:rsidRPr="007207B2">
              <w:rPr>
                <w:rFonts w:ascii="Sylfaen" w:hAnsi="Sylfaen"/>
                <w:sz w:val="20"/>
                <w:lang w:val="pt-BR"/>
              </w:rPr>
              <w:t>%</w:t>
            </w:r>
          </w:p>
        </w:tc>
        <w:tc>
          <w:tcPr>
            <w:tcW w:w="606" w:type="dxa"/>
          </w:tcPr>
          <w:p w:rsidR="0075165B" w:rsidRDefault="0075165B">
            <w:r w:rsidRPr="007207B2">
              <w:rPr>
                <w:rFonts w:ascii="Sylfaen" w:hAnsi="Sylfaen"/>
                <w:sz w:val="20"/>
              </w:rPr>
              <w:t>,,,</w:t>
            </w:r>
            <w:r w:rsidRPr="007207B2">
              <w:rPr>
                <w:rFonts w:ascii="Sylfaen" w:hAnsi="Sylfaen"/>
                <w:sz w:val="20"/>
                <w:lang w:val="pt-BR"/>
              </w:rPr>
              <w:t>%</w:t>
            </w:r>
          </w:p>
        </w:tc>
        <w:tc>
          <w:tcPr>
            <w:tcW w:w="716" w:type="dxa"/>
          </w:tcPr>
          <w:p w:rsidR="0075165B" w:rsidRDefault="0075165B">
            <w:r w:rsidRPr="007207B2">
              <w:rPr>
                <w:rFonts w:ascii="Sylfaen" w:hAnsi="Sylfaen"/>
                <w:sz w:val="20"/>
              </w:rPr>
              <w:t>,,,</w:t>
            </w:r>
            <w:r w:rsidRPr="007207B2">
              <w:rPr>
                <w:rFonts w:ascii="Sylfaen" w:hAnsi="Sylfaen"/>
                <w:sz w:val="20"/>
                <w:lang w:val="pt-BR"/>
              </w:rPr>
              <w:t>%</w:t>
            </w:r>
          </w:p>
        </w:tc>
        <w:tc>
          <w:tcPr>
            <w:tcW w:w="852" w:type="dxa"/>
          </w:tcPr>
          <w:p w:rsidR="0075165B" w:rsidRDefault="0075165B">
            <w:r w:rsidRPr="007207B2">
              <w:rPr>
                <w:rFonts w:ascii="Sylfaen" w:hAnsi="Sylfaen"/>
                <w:sz w:val="20"/>
              </w:rPr>
              <w:t>,,,</w:t>
            </w:r>
            <w:r w:rsidRPr="007207B2">
              <w:rPr>
                <w:rFonts w:ascii="Sylfaen" w:hAnsi="Sylfaen"/>
                <w:sz w:val="20"/>
                <w:lang w:val="pt-BR"/>
              </w:rPr>
              <w:t>%</w:t>
            </w:r>
          </w:p>
        </w:tc>
        <w:tc>
          <w:tcPr>
            <w:tcW w:w="891" w:type="dxa"/>
          </w:tcPr>
          <w:p w:rsidR="0075165B" w:rsidRDefault="0075165B">
            <w:r w:rsidRPr="007207B2">
              <w:rPr>
                <w:rFonts w:ascii="Sylfaen" w:hAnsi="Sylfaen"/>
                <w:sz w:val="20"/>
              </w:rPr>
              <w:t>,,,</w:t>
            </w:r>
            <w:r w:rsidRPr="007207B2">
              <w:rPr>
                <w:rFonts w:ascii="Sylfaen" w:hAnsi="Sylfaen"/>
                <w:sz w:val="20"/>
                <w:lang w:val="pt-BR"/>
              </w:rPr>
              <w:t>%</w:t>
            </w:r>
          </w:p>
        </w:tc>
        <w:tc>
          <w:tcPr>
            <w:tcW w:w="860" w:type="dxa"/>
          </w:tcPr>
          <w:p w:rsidR="0075165B" w:rsidRDefault="0075165B">
            <w:r w:rsidRPr="007207B2">
              <w:rPr>
                <w:rFonts w:ascii="Sylfaen" w:hAnsi="Sylfaen"/>
                <w:sz w:val="20"/>
              </w:rPr>
              <w:t>,,,</w:t>
            </w:r>
            <w:r w:rsidRPr="007207B2">
              <w:rPr>
                <w:rFonts w:ascii="Sylfaen" w:hAnsi="Sylfaen"/>
                <w:sz w:val="20"/>
                <w:lang w:val="pt-BR"/>
              </w:rPr>
              <w:t>%</w:t>
            </w:r>
          </w:p>
        </w:tc>
        <w:tc>
          <w:tcPr>
            <w:tcW w:w="1004" w:type="dxa"/>
          </w:tcPr>
          <w:p w:rsidR="0075165B" w:rsidRDefault="0075165B">
            <w:r w:rsidRPr="007207B2">
              <w:rPr>
                <w:rFonts w:ascii="Sylfaen" w:hAnsi="Sylfaen"/>
                <w:sz w:val="20"/>
              </w:rPr>
              <w:t>,,,</w:t>
            </w:r>
            <w:r w:rsidRPr="007207B2">
              <w:rPr>
                <w:rFonts w:ascii="Sylfaen" w:hAnsi="Sylfaen"/>
                <w:sz w:val="20"/>
                <w:lang w:val="pt-BR"/>
              </w:rPr>
              <w:t>%</w:t>
            </w:r>
          </w:p>
        </w:tc>
        <w:tc>
          <w:tcPr>
            <w:tcW w:w="860" w:type="dxa"/>
          </w:tcPr>
          <w:p w:rsidR="0075165B" w:rsidRDefault="0075165B">
            <w:r w:rsidRPr="007207B2">
              <w:rPr>
                <w:rFonts w:ascii="Sylfaen" w:hAnsi="Sylfaen"/>
                <w:sz w:val="20"/>
              </w:rPr>
              <w:t>,,,</w:t>
            </w:r>
            <w:r w:rsidRPr="007207B2">
              <w:rPr>
                <w:rFonts w:ascii="Sylfaen" w:hAnsi="Sylfaen"/>
                <w:sz w:val="20"/>
                <w:lang w:val="pt-BR"/>
              </w:rPr>
              <w:t>%</w:t>
            </w:r>
          </w:p>
        </w:tc>
        <w:tc>
          <w:tcPr>
            <w:tcW w:w="819" w:type="dxa"/>
          </w:tcPr>
          <w:p w:rsidR="0075165B" w:rsidRDefault="0075165B">
            <w:r w:rsidRPr="007207B2">
              <w:rPr>
                <w:rFonts w:ascii="Sylfaen" w:hAnsi="Sylfaen"/>
                <w:sz w:val="20"/>
              </w:rPr>
              <w:t>,,,</w:t>
            </w:r>
            <w:r w:rsidRPr="007207B2">
              <w:rPr>
                <w:rFonts w:ascii="Sylfaen" w:hAnsi="Sylfaen"/>
                <w:sz w:val="20"/>
                <w:lang w:val="pt-BR"/>
              </w:rPr>
              <w:t>%</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3"/>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3"/>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3"/>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3"/>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C2F" w:rsidRDefault="00957C2F">
      <w:r>
        <w:separator/>
      </w:r>
    </w:p>
  </w:endnote>
  <w:endnote w:type="continuationSeparator" w:id="0">
    <w:p w:rsidR="00957C2F" w:rsidRDefault="00957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inherit">
    <w:altName w:val="Cambria"/>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B92550" w:rsidRPr="00C861E9" w:rsidRDefault="00B92550">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26504">
          <w:rPr>
            <w:rFonts w:ascii="GHEA Grapalat" w:hAnsi="GHEA Grapalat"/>
            <w:noProof/>
            <w:sz w:val="24"/>
            <w:szCs w:val="24"/>
          </w:rPr>
          <w:t>67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C2F" w:rsidRDefault="00957C2F">
      <w:r>
        <w:separator/>
      </w:r>
    </w:p>
  </w:footnote>
  <w:footnote w:type="continuationSeparator" w:id="0">
    <w:p w:rsidR="00957C2F" w:rsidRDefault="00957C2F">
      <w:r>
        <w:continuationSeparator/>
      </w:r>
    </w:p>
  </w:footnote>
  <w:footnote w:id="1">
    <w:p w:rsidR="00B92550" w:rsidRPr="00CD6B60" w:rsidRDefault="00B92550" w:rsidP="00FC69A8">
      <w:pPr>
        <w:pStyle w:val="af1"/>
        <w:jc w:val="both"/>
        <w:rPr>
          <w:rFonts w:ascii="GHEA Grapalat" w:hAnsi="GHEA Grapalat"/>
          <w:i/>
        </w:rPr>
      </w:pPr>
      <w:r>
        <w:rPr>
          <w:rStyle w:val="af5"/>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92550" w:rsidRPr="00CD6B60" w:rsidRDefault="00B925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92550" w:rsidRPr="00CD6B60" w:rsidRDefault="00B92550"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92550" w:rsidRPr="00CD6B60" w:rsidRDefault="00B92550" w:rsidP="00FC69A8">
      <w:pPr>
        <w:pStyle w:val="af1"/>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92550" w:rsidRPr="0049623A" w:rsidDel="00932115" w:rsidRDefault="00B92550" w:rsidP="00AF1F59">
      <w:pPr>
        <w:pStyle w:val="af1"/>
        <w:jc w:val="both"/>
        <w:rPr>
          <w:del w:id="1" w:author="Inesa Kocharyan" w:date="2019-10-29T12:18:00Z"/>
        </w:rPr>
      </w:pPr>
      <w:r>
        <w:rPr>
          <w:rStyle w:val="af5"/>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3">
    <w:p w:rsidR="00B92550" w:rsidRPr="008842CE" w:rsidRDefault="00B92550" w:rsidP="0093610F">
      <w:pPr>
        <w:pStyle w:val="af1"/>
        <w:widowControl w:val="0"/>
        <w:jc w:val="both"/>
        <w:rPr>
          <w:rFonts w:ascii="GHEA Grapalat" w:hAnsi="GHEA Grapalat"/>
          <w:lang w:val="af-ZA"/>
        </w:rPr>
      </w:pPr>
      <w:r>
        <w:rPr>
          <w:rStyle w:val="af5"/>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92550" w:rsidRPr="000811C1" w:rsidRDefault="00B92550">
      <w:pPr>
        <w:pStyle w:val="af1"/>
        <w:rPr>
          <w:lang w:val="af-ZA"/>
        </w:rPr>
      </w:pPr>
    </w:p>
  </w:footnote>
  <w:footnote w:id="4">
    <w:p w:rsidR="00B92550" w:rsidRPr="0092041F" w:rsidRDefault="00B92550" w:rsidP="00C67FAB">
      <w:pPr>
        <w:pStyle w:val="af1"/>
        <w:jc w:val="both"/>
        <w:rPr>
          <w:rFonts w:ascii="GHEA Grapalat" w:hAnsi="GHEA Grapalat"/>
          <w:i/>
        </w:rPr>
      </w:pPr>
      <w:r w:rsidRPr="00C67FAB">
        <w:rPr>
          <w:rStyle w:val="af5"/>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драмов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5">
    <w:p w:rsidR="00B92550" w:rsidRPr="00511966" w:rsidRDefault="00B92550" w:rsidP="00C67FAB">
      <w:pPr>
        <w:pStyle w:val="af1"/>
        <w:jc w:val="both"/>
        <w:rPr>
          <w:rFonts w:ascii="GHEA Grapalat" w:hAnsi="GHEA Grapalat"/>
          <w:i/>
        </w:rPr>
      </w:pPr>
      <w:r w:rsidRPr="00C67FAB">
        <w:rPr>
          <w:rStyle w:val="af5"/>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6">
    <w:p w:rsidR="00B92550" w:rsidRPr="008E4439" w:rsidRDefault="00B92550" w:rsidP="000811C1">
      <w:pPr>
        <w:pStyle w:val="a3"/>
        <w:widowControl w:val="0"/>
        <w:spacing w:after="160" w:line="240" w:lineRule="auto"/>
        <w:ind w:firstLine="0"/>
        <w:jc w:val="left"/>
        <w:rPr>
          <w:rFonts w:ascii="GHEA Grapalat" w:hAnsi="GHEA Grapalat"/>
          <w:u w:val="single"/>
        </w:rPr>
      </w:pPr>
      <w:r w:rsidRPr="008E4439">
        <w:rPr>
          <w:rStyle w:val="af5"/>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92550" w:rsidRPr="000811C1" w:rsidRDefault="00B92550" w:rsidP="0027573B">
      <w:pPr>
        <w:pStyle w:val="af1"/>
        <w:rPr>
          <w:rFonts w:ascii="Sylfaen" w:hAnsi="Sylfaen"/>
          <w:sz w:val="18"/>
          <w:szCs w:val="18"/>
        </w:rPr>
      </w:pPr>
    </w:p>
  </w:footnote>
  <w:footnote w:id="7">
    <w:p w:rsidR="00B92550" w:rsidRPr="00A31673" w:rsidRDefault="00B92550">
      <w:pPr>
        <w:pStyle w:val="af1"/>
      </w:pPr>
      <w:r>
        <w:rPr>
          <w:rStyle w:val="af5"/>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B92550" w:rsidRPr="00DE7706" w:rsidRDefault="00B92550">
      <w:pPr>
        <w:pStyle w:val="af1"/>
      </w:pPr>
      <w:r>
        <w:rPr>
          <w:rStyle w:val="af5"/>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9">
    <w:p w:rsidR="00B92550" w:rsidRDefault="00B92550" w:rsidP="006B3E56">
      <w:pPr>
        <w:jc w:val="both"/>
        <w:rPr>
          <w:rFonts w:ascii="GHEA Grapalat" w:hAnsi="GHEA Grapalat"/>
          <w:sz w:val="20"/>
          <w:szCs w:val="20"/>
          <w:lang w:val="af-ZA"/>
        </w:rPr>
      </w:pPr>
      <w:r>
        <w:rPr>
          <w:rStyle w:val="af5"/>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92550" w:rsidRDefault="00B92550" w:rsidP="006B3E56">
      <w:pPr>
        <w:pStyle w:val="af1"/>
        <w:rPr>
          <w:rFonts w:asciiTheme="minorHAnsi" w:hAnsiTheme="minorHAnsi"/>
          <w:lang w:val="af-ZA"/>
        </w:rPr>
      </w:pPr>
    </w:p>
  </w:footnote>
  <w:footnote w:id="10">
    <w:p w:rsidR="00B92550" w:rsidRPr="00A25D1B" w:rsidRDefault="00B92550" w:rsidP="00D043C1">
      <w:pPr>
        <w:pStyle w:val="af1"/>
      </w:pPr>
      <w:r>
        <w:rPr>
          <w:rStyle w:val="af5"/>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B92550" w:rsidRPr="00DC619D" w:rsidRDefault="00B92550" w:rsidP="00D3436F">
      <w:pPr>
        <w:widowControl w:val="0"/>
        <w:spacing w:after="160" w:line="360" w:lineRule="auto"/>
        <w:jc w:val="both"/>
      </w:pPr>
      <w:r>
        <w:rPr>
          <w:rStyle w:val="af5"/>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B92550" w:rsidRPr="00D3436F" w:rsidRDefault="00B92550" w:rsidP="003C670C">
      <w:pPr>
        <w:widowControl w:val="0"/>
        <w:ind w:right="309"/>
        <w:jc w:val="both"/>
        <w:rPr>
          <w:rFonts w:ascii="GHEA Grapalat" w:hAnsi="GHEA Grapalat"/>
          <w:i/>
          <w:sz w:val="20"/>
          <w:szCs w:val="20"/>
          <w:lang w:val="es-ES"/>
        </w:rPr>
      </w:pPr>
      <w:r>
        <w:rPr>
          <w:rStyle w:val="af5"/>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92550" w:rsidRPr="00D3436F" w:rsidRDefault="00B92550">
      <w:pPr>
        <w:pStyle w:val="af1"/>
        <w:rPr>
          <w:lang w:val="es-ES"/>
        </w:rPr>
      </w:pPr>
    </w:p>
  </w:footnote>
  <w:footnote w:id="13">
    <w:p w:rsidR="00B92550" w:rsidRPr="008842CE" w:rsidRDefault="00B92550"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5"/>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92550" w:rsidRPr="008842CE" w:rsidRDefault="00B92550" w:rsidP="003D2FE2">
      <w:pPr>
        <w:pStyle w:val="af1"/>
        <w:jc w:val="both"/>
        <w:rPr>
          <w:rFonts w:ascii="GHEA Grapalat" w:hAnsi="GHEA Grapalat"/>
        </w:rPr>
      </w:pPr>
    </w:p>
  </w:footnote>
  <w:footnote w:id="14">
    <w:p w:rsidR="00B92550" w:rsidRPr="008842CE" w:rsidRDefault="00B92550" w:rsidP="003D2FE2">
      <w:pPr>
        <w:pStyle w:val="af1"/>
        <w:jc w:val="both"/>
      </w:pPr>
    </w:p>
  </w:footnote>
  <w:footnote w:id="15">
    <w:p w:rsidR="00B92550" w:rsidRPr="008842CE" w:rsidRDefault="00B92550" w:rsidP="005E226E">
      <w:pPr>
        <w:widowControl w:val="0"/>
        <w:tabs>
          <w:tab w:val="left" w:pos="540"/>
        </w:tabs>
        <w:autoSpaceDE w:val="0"/>
        <w:autoSpaceDN w:val="0"/>
        <w:adjustRightInd w:val="0"/>
        <w:jc w:val="both"/>
        <w:rPr>
          <w:rFonts w:ascii="GHEA Grapalat" w:hAnsi="GHEA Grapalat" w:cs="Sylfaen"/>
          <w:i/>
          <w:sz w:val="20"/>
          <w:szCs w:val="20"/>
        </w:rPr>
      </w:pPr>
      <w:r w:rsidRPr="008842CE">
        <w:rPr>
          <w:rStyle w:val="af5"/>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B92550" w:rsidRPr="008842CE" w:rsidRDefault="00B92550" w:rsidP="005E226E">
      <w:pPr>
        <w:pStyle w:val="af1"/>
        <w:jc w:val="both"/>
        <w:rPr>
          <w:rFonts w:ascii="GHEA Grapalat" w:hAnsi="GHEA Grapalat"/>
        </w:rPr>
      </w:pPr>
    </w:p>
  </w:footnote>
  <w:footnote w:id="16">
    <w:p w:rsidR="00B92550" w:rsidRPr="008842CE" w:rsidRDefault="00B92550" w:rsidP="000A214C">
      <w:pPr>
        <w:pStyle w:val="af1"/>
        <w:jc w:val="both"/>
      </w:pPr>
    </w:p>
  </w:footnote>
  <w:footnote w:id="17">
    <w:p w:rsidR="00B92550" w:rsidRPr="008842CE" w:rsidRDefault="00B92550" w:rsidP="008842CE">
      <w:pPr>
        <w:pStyle w:val="af1"/>
        <w:widowControl w:val="0"/>
        <w:jc w:val="both"/>
        <w:rPr>
          <w:rFonts w:ascii="GHEA Grapalat" w:hAnsi="GHEA Grapalat"/>
        </w:rPr>
      </w:pPr>
      <w:r w:rsidRPr="008842CE">
        <w:rPr>
          <w:rStyle w:val="af5"/>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B92550" w:rsidRPr="00D3436F" w:rsidRDefault="00B92550" w:rsidP="00D3436F">
      <w:pPr>
        <w:pStyle w:val="af1"/>
        <w:widowControl w:val="0"/>
        <w:jc w:val="both"/>
        <w:rPr>
          <w:lang w:val="af-ZA"/>
        </w:rPr>
      </w:pPr>
      <w:r>
        <w:rPr>
          <w:rStyle w:val="af5"/>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B92550" w:rsidRPr="008842CE" w:rsidRDefault="00B92550" w:rsidP="005E52ED">
      <w:pPr>
        <w:pStyle w:val="af1"/>
        <w:widowControl w:val="0"/>
        <w:jc w:val="both"/>
        <w:rPr>
          <w:rFonts w:ascii="GHEA Grapalat" w:hAnsi="GHEA Grapalat"/>
          <w:lang w:val="hy-AM"/>
        </w:rPr>
      </w:pPr>
      <w:r>
        <w:rPr>
          <w:rStyle w:val="af5"/>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92550" w:rsidRPr="00D3436F" w:rsidRDefault="00B92550">
      <w:pPr>
        <w:pStyle w:val="af1"/>
        <w:rPr>
          <w:lang w:val="hy-AM"/>
        </w:rPr>
      </w:pPr>
    </w:p>
  </w:footnote>
  <w:footnote w:id="20">
    <w:p w:rsidR="00B92550" w:rsidRPr="008842CE" w:rsidRDefault="00B92550" w:rsidP="00D90640">
      <w:pPr>
        <w:pStyle w:val="af1"/>
        <w:widowControl w:val="0"/>
        <w:jc w:val="both"/>
        <w:rPr>
          <w:rFonts w:ascii="GHEA Grapalat" w:hAnsi="GHEA Grapalat"/>
          <w:lang w:val="hy-AM"/>
        </w:rPr>
      </w:pPr>
      <w:r>
        <w:rPr>
          <w:rStyle w:val="af5"/>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92550" w:rsidRPr="00E85250" w:rsidRDefault="00B92550" w:rsidP="00D90640">
      <w:pPr>
        <w:widowControl w:val="0"/>
        <w:spacing w:after="160" w:line="360" w:lineRule="auto"/>
        <w:ind w:firstLine="709"/>
        <w:jc w:val="both"/>
        <w:rPr>
          <w:rFonts w:ascii="GHEA Grapalat" w:hAnsi="GHEA Grapalat"/>
          <w:lang w:val="hy-AM"/>
        </w:rPr>
      </w:pPr>
    </w:p>
    <w:p w:rsidR="00B92550" w:rsidRPr="00D3436F" w:rsidRDefault="00B92550">
      <w:pPr>
        <w:pStyle w:val="af1"/>
        <w:rPr>
          <w:lang w:val="hy-AM"/>
        </w:rPr>
      </w:pPr>
    </w:p>
  </w:footnote>
  <w:footnote w:id="21">
    <w:p w:rsidR="00B92550" w:rsidRPr="00402BC3" w:rsidRDefault="00B92550" w:rsidP="000D6018">
      <w:pPr>
        <w:pStyle w:val="af1"/>
        <w:jc w:val="both"/>
        <w:rPr>
          <w:rFonts w:ascii="GHEA Grapalat" w:hAnsi="GHEA Grapalat"/>
          <w:i/>
        </w:rPr>
      </w:pPr>
      <w:r>
        <w:rPr>
          <w:rStyle w:val="af5"/>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B92550" w:rsidRPr="00552088" w:rsidRDefault="00B92550" w:rsidP="000D6018">
      <w:pPr>
        <w:pStyle w:val="af1"/>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92550" w:rsidRPr="00D3436F" w:rsidRDefault="00B92550">
      <w:pPr>
        <w:pStyle w:val="af1"/>
        <w:rPr>
          <w:lang w:val="hy-AM"/>
        </w:rPr>
      </w:pPr>
    </w:p>
  </w:footnote>
  <w:footnote w:id="22">
    <w:p w:rsidR="00B92550" w:rsidRPr="008842CE" w:rsidRDefault="00B92550" w:rsidP="00D32870">
      <w:pPr>
        <w:pStyle w:val="af1"/>
        <w:widowControl w:val="0"/>
        <w:jc w:val="both"/>
        <w:rPr>
          <w:rFonts w:ascii="GHEA Grapalat" w:hAnsi="GHEA Grapalat"/>
          <w:lang w:val="hy-AM"/>
        </w:rPr>
      </w:pPr>
      <w:r>
        <w:rPr>
          <w:rStyle w:val="af5"/>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92550" w:rsidRPr="00D3436F" w:rsidRDefault="00B92550">
      <w:pPr>
        <w:pStyle w:val="af1"/>
        <w:rPr>
          <w:lang w:val="hy-AM"/>
        </w:rPr>
      </w:pPr>
    </w:p>
  </w:footnote>
  <w:footnote w:id="23">
    <w:p w:rsidR="00B92550" w:rsidRPr="00D3436F" w:rsidRDefault="00B92550" w:rsidP="00D3436F">
      <w:pPr>
        <w:pStyle w:val="af1"/>
        <w:widowControl w:val="0"/>
        <w:jc w:val="both"/>
        <w:rPr>
          <w:lang w:val="hy-AM"/>
        </w:rPr>
      </w:pPr>
      <w:r>
        <w:rPr>
          <w:rStyle w:val="af5"/>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4">
    <w:p w:rsidR="00B92550" w:rsidRPr="008842CE" w:rsidRDefault="00B92550" w:rsidP="00084B51">
      <w:pPr>
        <w:pStyle w:val="af1"/>
        <w:widowControl w:val="0"/>
        <w:jc w:val="both"/>
        <w:rPr>
          <w:rFonts w:ascii="GHEA Grapalat" w:hAnsi="GHEA Grapalat"/>
          <w:lang w:val="hy-AM"/>
        </w:rPr>
      </w:pPr>
      <w:r>
        <w:rPr>
          <w:rStyle w:val="af5"/>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92550" w:rsidRPr="00D3436F" w:rsidRDefault="00B92550">
      <w:pPr>
        <w:pStyle w:val="af1"/>
        <w:rPr>
          <w:lang w:val="hy-AM"/>
        </w:rPr>
      </w:pPr>
    </w:p>
  </w:footnote>
  <w:footnote w:id="25">
    <w:p w:rsidR="00B92550" w:rsidRPr="008842CE" w:rsidRDefault="00B92550" w:rsidP="00413390">
      <w:pPr>
        <w:pStyle w:val="af1"/>
        <w:widowControl w:val="0"/>
        <w:jc w:val="both"/>
        <w:rPr>
          <w:rFonts w:ascii="GHEA Grapalat" w:hAnsi="GHEA Grapalat"/>
          <w:lang w:val="hy-AM"/>
        </w:rPr>
      </w:pPr>
      <w:r>
        <w:rPr>
          <w:rStyle w:val="af5"/>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B92550" w:rsidRPr="008842CE" w:rsidRDefault="00B92550" w:rsidP="00413390">
      <w:pPr>
        <w:pStyle w:val="af1"/>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B92550" w:rsidRPr="00D3436F" w:rsidRDefault="00B92550">
      <w:pPr>
        <w:pStyle w:val="af1"/>
        <w:rPr>
          <w:lang w:val="hy-AM"/>
        </w:rPr>
      </w:pPr>
    </w:p>
  </w:footnote>
  <w:footnote w:id="26">
    <w:p w:rsidR="00B92550" w:rsidRPr="00E861BF" w:rsidRDefault="00B92550" w:rsidP="008842CE">
      <w:pPr>
        <w:pStyle w:val="af1"/>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7">
    <w:p w:rsidR="00B92550" w:rsidRDefault="00B92550" w:rsidP="00B64ECA">
      <w:pPr>
        <w:pStyle w:val="af1"/>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марка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B92550" w:rsidRPr="00E861BF" w:rsidRDefault="00B92550" w:rsidP="00B64ECA">
      <w:pPr>
        <w:pStyle w:val="af1"/>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28">
    <w:p w:rsidR="00B92550" w:rsidRPr="00E861BF" w:rsidRDefault="00B92550" w:rsidP="008842CE">
      <w:pPr>
        <w:pStyle w:val="af1"/>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w:t>
      </w:r>
      <w:proofErr w:type="gramStart"/>
      <w:r w:rsidRPr="008842CE">
        <w:rPr>
          <w:rFonts w:ascii="GHEA Grapalat" w:hAnsi="GHEA Grapalat"/>
          <w:i/>
        </w:rPr>
        <w:t>вступления</w:t>
      </w:r>
      <w:proofErr w:type="gramEnd"/>
      <w:r w:rsidRPr="008842CE">
        <w:rPr>
          <w:rFonts w:ascii="GHEA Grapalat" w:hAnsi="GHEA Grapalat"/>
          <w:i/>
        </w:rPr>
        <w:t xml:space="preserve"> в силу заключаемого между сторонами соглашения в случае предусмотрения финансовых средств.</w:t>
      </w:r>
    </w:p>
  </w:footnote>
  <w:footnote w:id="29">
    <w:p w:rsidR="00B92550" w:rsidRPr="008842CE" w:rsidRDefault="00B92550" w:rsidP="008842CE">
      <w:pPr>
        <w:pStyle w:val="af1"/>
        <w:widowControl w:val="0"/>
        <w:jc w:val="both"/>
      </w:pPr>
      <w:r w:rsidRPr="008842CE">
        <w:rPr>
          <w:rStyle w:val="af5"/>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0">
    <w:p w:rsidR="00B92550" w:rsidRPr="008842CE" w:rsidRDefault="00B92550" w:rsidP="008842CE">
      <w:pPr>
        <w:widowControl w:val="0"/>
        <w:jc w:val="both"/>
        <w:rPr>
          <w:rFonts w:ascii="GHEA Grapalat" w:hAnsi="GHEA Grapalat"/>
          <w:i/>
          <w:sz w:val="20"/>
          <w:szCs w:val="20"/>
        </w:rPr>
      </w:pPr>
      <w:r w:rsidRPr="008842CE">
        <w:rPr>
          <w:rStyle w:val="af5"/>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C7093A"/>
    <w:multiLevelType w:val="hybridMultilevel"/>
    <w:tmpl w:val="7F22C732"/>
    <w:lvl w:ilvl="0" w:tplc="8F5AFFA8">
      <w:start w:val="80"/>
      <w:numFmt w:val="bullet"/>
      <w:lvlText w:val=""/>
      <w:lvlJc w:val="left"/>
      <w:pPr>
        <w:ind w:left="720" w:hanging="360"/>
      </w:pPr>
      <w:rPr>
        <w:rFonts w:ascii="Symbol" w:eastAsia="Times New Roman" w:hAnsi="Symbol"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9"/>
  </w:num>
  <w:num w:numId="3">
    <w:abstractNumId w:val="19"/>
  </w:num>
  <w:num w:numId="4">
    <w:abstractNumId w:val="14"/>
  </w:num>
  <w:num w:numId="5">
    <w:abstractNumId w:val="23"/>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8"/>
  </w:num>
  <w:num w:numId="12">
    <w:abstractNumId w:val="28"/>
  </w:num>
  <w:num w:numId="13">
    <w:abstractNumId w:val="25"/>
  </w:num>
  <w:num w:numId="14">
    <w:abstractNumId w:val="10"/>
  </w:num>
  <w:num w:numId="15">
    <w:abstractNumId w:val="26"/>
  </w:num>
  <w:num w:numId="16">
    <w:abstractNumId w:val="12"/>
  </w:num>
  <w:num w:numId="17">
    <w:abstractNumId w:val="6"/>
  </w:num>
  <w:num w:numId="18">
    <w:abstractNumId w:val="0"/>
  </w:num>
  <w:num w:numId="19">
    <w:abstractNumId w:val="15"/>
  </w:num>
  <w:num w:numId="20">
    <w:abstractNumId w:val="15"/>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7"/>
  </w:num>
  <w:num w:numId="24">
    <w:abstractNumId w:val="18"/>
  </w:num>
  <w:num w:numId="25">
    <w:abstractNumId w:val="2"/>
  </w:num>
  <w:num w:numId="26">
    <w:abstractNumId w:val="4"/>
  </w:num>
  <w:num w:numId="27">
    <w:abstractNumId w:val="3"/>
  </w:num>
  <w:num w:numId="28">
    <w:abstractNumId w:val="29"/>
  </w:num>
  <w:num w:numId="29">
    <w:abstractNumId w:val="27"/>
  </w:num>
  <w:num w:numId="30">
    <w:abstractNumId w:val="22"/>
  </w:num>
  <w:num w:numId="31">
    <w:abstractNumId w:val="1"/>
  </w:num>
  <w:num w:numId="32">
    <w:abstractNumId w:val="11"/>
  </w:num>
  <w:num w:numId="33">
    <w:abstractNumId w:val="16"/>
  </w:num>
  <w:num w:numId="34">
    <w:abstractNumId w:val="13"/>
  </w:num>
  <w:num w:numId="35">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1FCB"/>
    <w:rsid w:val="00032B27"/>
    <w:rsid w:val="00032D7E"/>
    <w:rsid w:val="000330A3"/>
    <w:rsid w:val="00033946"/>
    <w:rsid w:val="00033B20"/>
    <w:rsid w:val="00034CED"/>
    <w:rsid w:val="00037DDE"/>
    <w:rsid w:val="000408D8"/>
    <w:rsid w:val="000424BA"/>
    <w:rsid w:val="00042BD4"/>
    <w:rsid w:val="00043225"/>
    <w:rsid w:val="0004387F"/>
    <w:rsid w:val="00046B19"/>
    <w:rsid w:val="00046BAC"/>
    <w:rsid w:val="000473EF"/>
    <w:rsid w:val="00051490"/>
    <w:rsid w:val="00051B7F"/>
    <w:rsid w:val="00052084"/>
    <w:rsid w:val="000527B7"/>
    <w:rsid w:val="000537FF"/>
    <w:rsid w:val="00053BFB"/>
    <w:rsid w:val="000540F1"/>
    <w:rsid w:val="000550DA"/>
    <w:rsid w:val="00055129"/>
    <w:rsid w:val="00055195"/>
    <w:rsid w:val="00055CC2"/>
    <w:rsid w:val="00056516"/>
    <w:rsid w:val="00056AB4"/>
    <w:rsid w:val="00056C75"/>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68E4"/>
    <w:rsid w:val="00087896"/>
    <w:rsid w:val="000878DB"/>
    <w:rsid w:val="00087A30"/>
    <w:rsid w:val="00090699"/>
    <w:rsid w:val="000911CA"/>
    <w:rsid w:val="00092CFD"/>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53B"/>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2E82"/>
    <w:rsid w:val="0010323D"/>
    <w:rsid w:val="00103763"/>
    <w:rsid w:val="00104861"/>
    <w:rsid w:val="00106365"/>
    <w:rsid w:val="00106D44"/>
    <w:rsid w:val="00106DEE"/>
    <w:rsid w:val="00110534"/>
    <w:rsid w:val="00110D13"/>
    <w:rsid w:val="00111E6B"/>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3F5"/>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5BA9"/>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6FCA"/>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18F"/>
    <w:rsid w:val="00184D18"/>
    <w:rsid w:val="00184F17"/>
    <w:rsid w:val="00185684"/>
    <w:rsid w:val="0018591C"/>
    <w:rsid w:val="00185DF9"/>
    <w:rsid w:val="00186559"/>
    <w:rsid w:val="001865ED"/>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1525"/>
    <w:rsid w:val="001A1B65"/>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02DD"/>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2994"/>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D7B"/>
    <w:rsid w:val="002065BE"/>
    <w:rsid w:val="002069C9"/>
    <w:rsid w:val="00206AF8"/>
    <w:rsid w:val="0020701A"/>
    <w:rsid w:val="00207490"/>
    <w:rsid w:val="00207A23"/>
    <w:rsid w:val="002100B3"/>
    <w:rsid w:val="002101F2"/>
    <w:rsid w:val="00210F0C"/>
    <w:rsid w:val="00211425"/>
    <w:rsid w:val="002137E6"/>
    <w:rsid w:val="00213830"/>
    <w:rsid w:val="00213EB8"/>
    <w:rsid w:val="00214462"/>
    <w:rsid w:val="0021589C"/>
    <w:rsid w:val="002163FD"/>
    <w:rsid w:val="002166CE"/>
    <w:rsid w:val="00217344"/>
    <w:rsid w:val="00217710"/>
    <w:rsid w:val="00220ACB"/>
    <w:rsid w:val="00220C7C"/>
    <w:rsid w:val="002218FE"/>
    <w:rsid w:val="00221C7B"/>
    <w:rsid w:val="0022247D"/>
    <w:rsid w:val="002240AB"/>
    <w:rsid w:val="002250D8"/>
    <w:rsid w:val="0022515E"/>
    <w:rsid w:val="002252CD"/>
    <w:rsid w:val="00226412"/>
    <w:rsid w:val="00226504"/>
    <w:rsid w:val="00226DBB"/>
    <w:rsid w:val="002273AD"/>
    <w:rsid w:val="0022770A"/>
    <w:rsid w:val="00227C9F"/>
    <w:rsid w:val="00227DC4"/>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0907"/>
    <w:rsid w:val="0024186B"/>
    <w:rsid w:val="00241C72"/>
    <w:rsid w:val="00241F05"/>
    <w:rsid w:val="0024205E"/>
    <w:rsid w:val="00244B38"/>
    <w:rsid w:val="0024794C"/>
    <w:rsid w:val="0025145E"/>
    <w:rsid w:val="00251CF9"/>
    <w:rsid w:val="00252672"/>
    <w:rsid w:val="00252C9C"/>
    <w:rsid w:val="002542AE"/>
    <w:rsid w:val="00254A36"/>
    <w:rsid w:val="002554A3"/>
    <w:rsid w:val="002559B9"/>
    <w:rsid w:val="0025693E"/>
    <w:rsid w:val="0025735C"/>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92"/>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6B5E"/>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3D4"/>
    <w:rsid w:val="002A058F"/>
    <w:rsid w:val="002A0700"/>
    <w:rsid w:val="002A0C06"/>
    <w:rsid w:val="002A0F45"/>
    <w:rsid w:val="002A10B2"/>
    <w:rsid w:val="002A1F86"/>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2E5"/>
    <w:rsid w:val="002B24A4"/>
    <w:rsid w:val="002B24E8"/>
    <w:rsid w:val="002B2D60"/>
    <w:rsid w:val="002B32D6"/>
    <w:rsid w:val="002B372D"/>
    <w:rsid w:val="002B3AA6"/>
    <w:rsid w:val="002B3E53"/>
    <w:rsid w:val="002B4FD9"/>
    <w:rsid w:val="002B51FB"/>
    <w:rsid w:val="002B5F87"/>
    <w:rsid w:val="002B60C9"/>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5DE8"/>
    <w:rsid w:val="002C605B"/>
    <w:rsid w:val="002C6CF7"/>
    <w:rsid w:val="002C7037"/>
    <w:rsid w:val="002C7A8E"/>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A3C"/>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0EB"/>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136"/>
    <w:rsid w:val="003141B6"/>
    <w:rsid w:val="00316381"/>
    <w:rsid w:val="003163A5"/>
    <w:rsid w:val="003169A4"/>
    <w:rsid w:val="00317BD2"/>
    <w:rsid w:val="0032071C"/>
    <w:rsid w:val="0032096D"/>
    <w:rsid w:val="00321A56"/>
    <w:rsid w:val="00321B20"/>
    <w:rsid w:val="003240F7"/>
    <w:rsid w:val="00325043"/>
    <w:rsid w:val="00325546"/>
    <w:rsid w:val="003259C5"/>
    <w:rsid w:val="00325CC0"/>
    <w:rsid w:val="00326507"/>
    <w:rsid w:val="003267C8"/>
    <w:rsid w:val="00327436"/>
    <w:rsid w:val="0033253D"/>
    <w:rsid w:val="00332913"/>
    <w:rsid w:val="00333314"/>
    <w:rsid w:val="00333B85"/>
    <w:rsid w:val="00333F37"/>
    <w:rsid w:val="00334564"/>
    <w:rsid w:val="003347CE"/>
    <w:rsid w:val="0033571F"/>
    <w:rsid w:val="00335926"/>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63"/>
    <w:rsid w:val="003572A0"/>
    <w:rsid w:val="003572EA"/>
    <w:rsid w:val="003579C1"/>
    <w:rsid w:val="00357A33"/>
    <w:rsid w:val="00357AA2"/>
    <w:rsid w:val="00357D48"/>
    <w:rsid w:val="00357E1B"/>
    <w:rsid w:val="003605D5"/>
    <w:rsid w:val="0036067A"/>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5F7"/>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5F28"/>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5C7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29EB"/>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2DB"/>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AF9"/>
    <w:rsid w:val="00484FED"/>
    <w:rsid w:val="004859E2"/>
    <w:rsid w:val="004862B6"/>
    <w:rsid w:val="00486B55"/>
    <w:rsid w:val="00487402"/>
    <w:rsid w:val="004874EC"/>
    <w:rsid w:val="00490743"/>
    <w:rsid w:val="004929E4"/>
    <w:rsid w:val="00492FCC"/>
    <w:rsid w:val="0049374F"/>
    <w:rsid w:val="00493AF9"/>
    <w:rsid w:val="00493CC7"/>
    <w:rsid w:val="0049623A"/>
    <w:rsid w:val="0049655D"/>
    <w:rsid w:val="004974D8"/>
    <w:rsid w:val="004A0302"/>
    <w:rsid w:val="004A0321"/>
    <w:rsid w:val="004A1734"/>
    <w:rsid w:val="004A1C5D"/>
    <w:rsid w:val="004A3051"/>
    <w:rsid w:val="004A51CE"/>
    <w:rsid w:val="004A6204"/>
    <w:rsid w:val="004A634B"/>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5"/>
    <w:rsid w:val="004C3E56"/>
    <w:rsid w:val="004C5CF3"/>
    <w:rsid w:val="004C61C4"/>
    <w:rsid w:val="004C78E7"/>
    <w:rsid w:val="004D0281"/>
    <w:rsid w:val="004D0AE2"/>
    <w:rsid w:val="004D0EA7"/>
    <w:rsid w:val="004D1C32"/>
    <w:rsid w:val="004D1E87"/>
    <w:rsid w:val="004D2727"/>
    <w:rsid w:val="004D28BA"/>
    <w:rsid w:val="004D2B0B"/>
    <w:rsid w:val="004D2B4B"/>
    <w:rsid w:val="004D3B3B"/>
    <w:rsid w:val="004D5671"/>
    <w:rsid w:val="004D5FF6"/>
    <w:rsid w:val="004D6073"/>
    <w:rsid w:val="004D64A9"/>
    <w:rsid w:val="004D7784"/>
    <w:rsid w:val="004D77AD"/>
    <w:rsid w:val="004D7EF0"/>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745"/>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67DC"/>
    <w:rsid w:val="00567040"/>
    <w:rsid w:val="00567893"/>
    <w:rsid w:val="005700F1"/>
    <w:rsid w:val="00570C87"/>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5DDD"/>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6B9"/>
    <w:rsid w:val="005C4991"/>
    <w:rsid w:val="005C4C12"/>
    <w:rsid w:val="005C6159"/>
    <w:rsid w:val="005D00A5"/>
    <w:rsid w:val="005D00D6"/>
    <w:rsid w:val="005D0468"/>
    <w:rsid w:val="005D07B2"/>
    <w:rsid w:val="005D0BF1"/>
    <w:rsid w:val="005D0D93"/>
    <w:rsid w:val="005D15EA"/>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26E"/>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1F5"/>
    <w:rsid w:val="005F53F2"/>
    <w:rsid w:val="005F57EE"/>
    <w:rsid w:val="005F581A"/>
    <w:rsid w:val="005F7C1D"/>
    <w:rsid w:val="0060526C"/>
    <w:rsid w:val="006058CB"/>
    <w:rsid w:val="00606328"/>
    <w:rsid w:val="0060652B"/>
    <w:rsid w:val="00606B84"/>
    <w:rsid w:val="00607120"/>
    <w:rsid w:val="00607F7B"/>
    <w:rsid w:val="00611998"/>
    <w:rsid w:val="006132ED"/>
    <w:rsid w:val="006135AC"/>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98F"/>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C"/>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5F86"/>
    <w:rsid w:val="00676178"/>
    <w:rsid w:val="00677658"/>
    <w:rsid w:val="0068069D"/>
    <w:rsid w:val="00681F45"/>
    <w:rsid w:val="00682E8D"/>
    <w:rsid w:val="00685962"/>
    <w:rsid w:val="00685A30"/>
    <w:rsid w:val="00685C48"/>
    <w:rsid w:val="00687E34"/>
    <w:rsid w:val="006906E8"/>
    <w:rsid w:val="00691009"/>
    <w:rsid w:val="006912BB"/>
    <w:rsid w:val="006916B9"/>
    <w:rsid w:val="00692C09"/>
    <w:rsid w:val="00692FA3"/>
    <w:rsid w:val="00693101"/>
    <w:rsid w:val="00693C4E"/>
    <w:rsid w:val="006953B6"/>
    <w:rsid w:val="0069644F"/>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156D"/>
    <w:rsid w:val="006B262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0EB"/>
    <w:rsid w:val="006C1293"/>
    <w:rsid w:val="006C12EC"/>
    <w:rsid w:val="006C15CD"/>
    <w:rsid w:val="006C1D25"/>
    <w:rsid w:val="006C229E"/>
    <w:rsid w:val="006C2B56"/>
    <w:rsid w:val="006C2F98"/>
    <w:rsid w:val="006C3115"/>
    <w:rsid w:val="006C47F0"/>
    <w:rsid w:val="006C4A45"/>
    <w:rsid w:val="006C679A"/>
    <w:rsid w:val="006C7FD7"/>
    <w:rsid w:val="006D0B02"/>
    <w:rsid w:val="006D0D6F"/>
    <w:rsid w:val="006D0E83"/>
    <w:rsid w:val="006D1826"/>
    <w:rsid w:val="006D1BA0"/>
    <w:rsid w:val="006D2DF7"/>
    <w:rsid w:val="006D4448"/>
    <w:rsid w:val="006D45A6"/>
    <w:rsid w:val="006D4E1D"/>
    <w:rsid w:val="006D5516"/>
    <w:rsid w:val="006D6150"/>
    <w:rsid w:val="006D7219"/>
    <w:rsid w:val="006E15CD"/>
    <w:rsid w:val="006E16B3"/>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086B"/>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65B"/>
    <w:rsid w:val="00751C28"/>
    <w:rsid w:val="00751FA7"/>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39F"/>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67B"/>
    <w:rsid w:val="00776E6C"/>
    <w:rsid w:val="00780673"/>
    <w:rsid w:val="00780C69"/>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E9A"/>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930"/>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23B"/>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DB5"/>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18B"/>
    <w:rsid w:val="008435A4"/>
    <w:rsid w:val="008435DB"/>
    <w:rsid w:val="00843892"/>
    <w:rsid w:val="00844434"/>
    <w:rsid w:val="00845AA5"/>
    <w:rsid w:val="008463FB"/>
    <w:rsid w:val="00847EB9"/>
    <w:rsid w:val="008504E0"/>
    <w:rsid w:val="00850570"/>
    <w:rsid w:val="00850857"/>
    <w:rsid w:val="00850C0A"/>
    <w:rsid w:val="008510F1"/>
    <w:rsid w:val="0085236E"/>
    <w:rsid w:val="00852545"/>
    <w:rsid w:val="00853563"/>
    <w:rsid w:val="00853CBA"/>
    <w:rsid w:val="008546A0"/>
    <w:rsid w:val="00855622"/>
    <w:rsid w:val="008558B3"/>
    <w:rsid w:val="00855C7E"/>
    <w:rsid w:val="00855F55"/>
    <w:rsid w:val="008568E9"/>
    <w:rsid w:val="00856DA5"/>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87BD2"/>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0C1F"/>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336E"/>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6BE2"/>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2B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338"/>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712"/>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5BB"/>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0DC2"/>
    <w:rsid w:val="0095176C"/>
    <w:rsid w:val="0095199F"/>
    <w:rsid w:val="00951CE5"/>
    <w:rsid w:val="00952531"/>
    <w:rsid w:val="00953ADF"/>
    <w:rsid w:val="00953F12"/>
    <w:rsid w:val="00954425"/>
    <w:rsid w:val="009548D2"/>
    <w:rsid w:val="00954C8E"/>
    <w:rsid w:val="00955135"/>
    <w:rsid w:val="00955A1E"/>
    <w:rsid w:val="00955E87"/>
    <w:rsid w:val="00956D11"/>
    <w:rsid w:val="00957C2F"/>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DAB"/>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4D2"/>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3F5"/>
    <w:rsid w:val="009A6301"/>
    <w:rsid w:val="009A73D5"/>
    <w:rsid w:val="009A796C"/>
    <w:rsid w:val="009B0273"/>
    <w:rsid w:val="009B0824"/>
    <w:rsid w:val="009B0DA1"/>
    <w:rsid w:val="009B127B"/>
    <w:rsid w:val="009B13C3"/>
    <w:rsid w:val="009B18AF"/>
    <w:rsid w:val="009B3CA3"/>
    <w:rsid w:val="009B5889"/>
    <w:rsid w:val="009B58F7"/>
    <w:rsid w:val="009B5D49"/>
    <w:rsid w:val="009B5ED1"/>
    <w:rsid w:val="009B6191"/>
    <w:rsid w:val="009B6D58"/>
    <w:rsid w:val="009B7DEF"/>
    <w:rsid w:val="009C0ABA"/>
    <w:rsid w:val="009C1A9B"/>
    <w:rsid w:val="009C1D0F"/>
    <w:rsid w:val="009C3A21"/>
    <w:rsid w:val="009C3B73"/>
    <w:rsid w:val="009C3EC5"/>
    <w:rsid w:val="009C4A72"/>
    <w:rsid w:val="009C55BB"/>
    <w:rsid w:val="009C5A1D"/>
    <w:rsid w:val="009C6103"/>
    <w:rsid w:val="009C70C8"/>
    <w:rsid w:val="009C7913"/>
    <w:rsid w:val="009D158E"/>
    <w:rsid w:val="009D2AE5"/>
    <w:rsid w:val="009D2FFB"/>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CBF"/>
    <w:rsid w:val="009F5D9B"/>
    <w:rsid w:val="009F6212"/>
    <w:rsid w:val="009F64A7"/>
    <w:rsid w:val="009F7683"/>
    <w:rsid w:val="009F7BD5"/>
    <w:rsid w:val="009F7C54"/>
    <w:rsid w:val="009F7D78"/>
    <w:rsid w:val="00A00A1F"/>
    <w:rsid w:val="00A00A79"/>
    <w:rsid w:val="00A00BCA"/>
    <w:rsid w:val="00A00E74"/>
    <w:rsid w:val="00A01157"/>
    <w:rsid w:val="00A0285A"/>
    <w:rsid w:val="00A02BF9"/>
    <w:rsid w:val="00A03791"/>
    <w:rsid w:val="00A03FEC"/>
    <w:rsid w:val="00A04202"/>
    <w:rsid w:val="00A04D2B"/>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A25"/>
    <w:rsid w:val="00A161B0"/>
    <w:rsid w:val="00A1623D"/>
    <w:rsid w:val="00A16C47"/>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51A"/>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52EA"/>
    <w:rsid w:val="00A86287"/>
    <w:rsid w:val="00A90E28"/>
    <w:rsid w:val="00A90FCD"/>
    <w:rsid w:val="00A921FF"/>
    <w:rsid w:val="00A93710"/>
    <w:rsid w:val="00A93EC7"/>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279"/>
    <w:rsid w:val="00AA75FA"/>
    <w:rsid w:val="00AA7805"/>
    <w:rsid w:val="00AA7ADD"/>
    <w:rsid w:val="00AB0304"/>
    <w:rsid w:val="00AB14F4"/>
    <w:rsid w:val="00AB16AE"/>
    <w:rsid w:val="00AB2618"/>
    <w:rsid w:val="00AB2648"/>
    <w:rsid w:val="00AB2E1E"/>
    <w:rsid w:val="00AB2F8A"/>
    <w:rsid w:val="00AB3D44"/>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7E0"/>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1E2"/>
    <w:rsid w:val="00AE679C"/>
    <w:rsid w:val="00AE70BE"/>
    <w:rsid w:val="00AE73A7"/>
    <w:rsid w:val="00AF023B"/>
    <w:rsid w:val="00AF0ED7"/>
    <w:rsid w:val="00AF112F"/>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730"/>
    <w:rsid w:val="00AF582B"/>
    <w:rsid w:val="00AF591C"/>
    <w:rsid w:val="00AF5B0F"/>
    <w:rsid w:val="00AF5CA3"/>
    <w:rsid w:val="00AF7BE8"/>
    <w:rsid w:val="00B00003"/>
    <w:rsid w:val="00B011DF"/>
    <w:rsid w:val="00B01495"/>
    <w:rsid w:val="00B01568"/>
    <w:rsid w:val="00B025A2"/>
    <w:rsid w:val="00B027B8"/>
    <w:rsid w:val="00B02A31"/>
    <w:rsid w:val="00B03678"/>
    <w:rsid w:val="00B03DC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0A1"/>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27B62"/>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47A16"/>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50"/>
    <w:rsid w:val="00B925B0"/>
    <w:rsid w:val="00B92CA7"/>
    <w:rsid w:val="00B932B8"/>
    <w:rsid w:val="00B941D0"/>
    <w:rsid w:val="00B95FE0"/>
    <w:rsid w:val="00B96B73"/>
    <w:rsid w:val="00B975FA"/>
    <w:rsid w:val="00B9778A"/>
    <w:rsid w:val="00B9796D"/>
    <w:rsid w:val="00BA17C2"/>
    <w:rsid w:val="00BA1BA9"/>
    <w:rsid w:val="00BA2853"/>
    <w:rsid w:val="00BA3554"/>
    <w:rsid w:val="00BA632C"/>
    <w:rsid w:val="00BA6E63"/>
    <w:rsid w:val="00BA7128"/>
    <w:rsid w:val="00BA7B83"/>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6104"/>
    <w:rsid w:val="00BF7253"/>
    <w:rsid w:val="00BF762F"/>
    <w:rsid w:val="00BF79C6"/>
    <w:rsid w:val="00C008F7"/>
    <w:rsid w:val="00C00E33"/>
    <w:rsid w:val="00C010D8"/>
    <w:rsid w:val="00C01953"/>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5F64"/>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5A0"/>
    <w:rsid w:val="00C366B6"/>
    <w:rsid w:val="00C37724"/>
    <w:rsid w:val="00C3797F"/>
    <w:rsid w:val="00C4095B"/>
    <w:rsid w:val="00C410E6"/>
    <w:rsid w:val="00C42879"/>
    <w:rsid w:val="00C43213"/>
    <w:rsid w:val="00C43524"/>
    <w:rsid w:val="00C435DD"/>
    <w:rsid w:val="00C43FEC"/>
    <w:rsid w:val="00C4487D"/>
    <w:rsid w:val="00C45620"/>
    <w:rsid w:val="00C45778"/>
    <w:rsid w:val="00C4586F"/>
    <w:rsid w:val="00C45B20"/>
    <w:rsid w:val="00C464BA"/>
    <w:rsid w:val="00C47000"/>
    <w:rsid w:val="00C47611"/>
    <w:rsid w:val="00C4795F"/>
    <w:rsid w:val="00C47A9F"/>
    <w:rsid w:val="00C47BBE"/>
    <w:rsid w:val="00C47D55"/>
    <w:rsid w:val="00C50D71"/>
    <w:rsid w:val="00C51512"/>
    <w:rsid w:val="00C521AE"/>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072"/>
    <w:rsid w:val="00C861E9"/>
    <w:rsid w:val="00C864DC"/>
    <w:rsid w:val="00C86AB3"/>
    <w:rsid w:val="00C90796"/>
    <w:rsid w:val="00C9153B"/>
    <w:rsid w:val="00C91F69"/>
    <w:rsid w:val="00C92676"/>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2DF"/>
    <w:rsid w:val="00CB0901"/>
    <w:rsid w:val="00CB0A01"/>
    <w:rsid w:val="00CB1211"/>
    <w:rsid w:val="00CB3CB1"/>
    <w:rsid w:val="00CB41AB"/>
    <w:rsid w:val="00CB4B5C"/>
    <w:rsid w:val="00CB4C1E"/>
    <w:rsid w:val="00CB5290"/>
    <w:rsid w:val="00CB623B"/>
    <w:rsid w:val="00CB68EF"/>
    <w:rsid w:val="00CB759C"/>
    <w:rsid w:val="00CB79A4"/>
    <w:rsid w:val="00CB7D61"/>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595"/>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5B37"/>
    <w:rsid w:val="00D26FCF"/>
    <w:rsid w:val="00D27019"/>
    <w:rsid w:val="00D273E6"/>
    <w:rsid w:val="00D27476"/>
    <w:rsid w:val="00D27B1C"/>
    <w:rsid w:val="00D27C21"/>
    <w:rsid w:val="00D300F5"/>
    <w:rsid w:val="00D30487"/>
    <w:rsid w:val="00D30F7E"/>
    <w:rsid w:val="00D31759"/>
    <w:rsid w:val="00D31874"/>
    <w:rsid w:val="00D31D97"/>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092"/>
    <w:rsid w:val="00D523EF"/>
    <w:rsid w:val="00D52566"/>
    <w:rsid w:val="00D52CC7"/>
    <w:rsid w:val="00D52D0B"/>
    <w:rsid w:val="00D53408"/>
    <w:rsid w:val="00D53FEB"/>
    <w:rsid w:val="00D5440E"/>
    <w:rsid w:val="00D5443D"/>
    <w:rsid w:val="00D54E6F"/>
    <w:rsid w:val="00D5541F"/>
    <w:rsid w:val="00D5674E"/>
    <w:rsid w:val="00D5691F"/>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55D"/>
    <w:rsid w:val="00D80916"/>
    <w:rsid w:val="00D80D17"/>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66"/>
    <w:rsid w:val="00D91B2B"/>
    <w:rsid w:val="00D91C7E"/>
    <w:rsid w:val="00D927EB"/>
    <w:rsid w:val="00D929FE"/>
    <w:rsid w:val="00D970D2"/>
    <w:rsid w:val="00D97526"/>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B7654"/>
    <w:rsid w:val="00DC0643"/>
    <w:rsid w:val="00DC14CE"/>
    <w:rsid w:val="00DC1809"/>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28A"/>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7E20"/>
    <w:rsid w:val="00E30F0C"/>
    <w:rsid w:val="00E31A0F"/>
    <w:rsid w:val="00E326DD"/>
    <w:rsid w:val="00E327B8"/>
    <w:rsid w:val="00E32CC2"/>
    <w:rsid w:val="00E32D5B"/>
    <w:rsid w:val="00E33157"/>
    <w:rsid w:val="00E3357F"/>
    <w:rsid w:val="00E33E6B"/>
    <w:rsid w:val="00E35E5A"/>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5CA"/>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1CC"/>
    <w:rsid w:val="00EA2C3D"/>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6BA"/>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56B"/>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B1A"/>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03"/>
    <w:rsid w:val="00F60675"/>
    <w:rsid w:val="00F607C7"/>
    <w:rsid w:val="00F60A05"/>
    <w:rsid w:val="00F61018"/>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569F"/>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89"/>
    <w:rsid w:val="00F932ED"/>
    <w:rsid w:val="00F9448B"/>
    <w:rsid w:val="00F954E8"/>
    <w:rsid w:val="00F95BB0"/>
    <w:rsid w:val="00F95E94"/>
    <w:rsid w:val="00F96993"/>
    <w:rsid w:val="00F9791A"/>
    <w:rsid w:val="00F97D3E"/>
    <w:rsid w:val="00FA0498"/>
    <w:rsid w:val="00FA0711"/>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2B"/>
    <w:rsid w:val="00FB10C7"/>
    <w:rsid w:val="00FB12F4"/>
    <w:rsid w:val="00FB1530"/>
    <w:rsid w:val="00FB15D0"/>
    <w:rsid w:val="00FB21D2"/>
    <w:rsid w:val="00FB35D5"/>
    <w:rsid w:val="00FB3AE9"/>
    <w:rsid w:val="00FB3AFB"/>
    <w:rsid w:val="00FB3CC9"/>
    <w:rsid w:val="00FB4ACF"/>
    <w:rsid w:val="00FB4AFE"/>
    <w:rsid w:val="00FB5C7A"/>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4573"/>
    <w:rsid w:val="00FE54DC"/>
    <w:rsid w:val="00FE5743"/>
    <w:rsid w:val="00FE5DEE"/>
    <w:rsid w:val="00FE6887"/>
    <w:rsid w:val="00FE6C2A"/>
    <w:rsid w:val="00FE76B9"/>
    <w:rsid w:val="00FE7898"/>
    <w:rsid w:val="00FF0766"/>
    <w:rsid w:val="00FF0775"/>
    <w:rsid w:val="00FF0FE2"/>
    <w:rsid w:val="00FF1D27"/>
    <w:rsid w:val="00FF1D44"/>
    <w:rsid w:val="00FF2524"/>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12"/>
    <w:qFormat/>
    <w:rsid w:val="00096865"/>
    <w:pPr>
      <w:jc w:val="center"/>
    </w:pPr>
    <w:rPr>
      <w:rFonts w:ascii="Arial Armenian" w:hAnsi="Arial Armenian"/>
      <w:szCs w:val="20"/>
    </w:rPr>
  </w:style>
  <w:style w:type="character" w:customStyle="1" w:styleId="12">
    <w:name w:val="Название Знак1"/>
    <w:link w:val="af"/>
    <w:rsid w:val="00096865"/>
    <w:rPr>
      <w:rFonts w:ascii="Arial Armenian" w:hAnsi="Arial Armenian"/>
      <w:sz w:val="24"/>
      <w:lang w:val="ru-RU" w:eastAsia="ru-RU" w:bidi="ru-RU"/>
    </w:rPr>
  </w:style>
  <w:style w:type="character" w:styleId="af0">
    <w:name w:val="page number"/>
    <w:basedOn w:val="a0"/>
    <w:rsid w:val="00096865"/>
  </w:style>
  <w:style w:type="paragraph" w:styleId="af1">
    <w:name w:val="footnote text"/>
    <w:basedOn w:val="a"/>
    <w:link w:val="af2"/>
    <w:semiHidden/>
    <w:rsid w:val="00096865"/>
    <w:rPr>
      <w:rFonts w:ascii="Times Armenian" w:hAnsi="Times Armenian"/>
      <w:sz w:val="20"/>
      <w:szCs w:val="20"/>
    </w:rPr>
  </w:style>
  <w:style w:type="character" w:customStyle="1" w:styleId="af2">
    <w:name w:val="Текст сноски Знак"/>
    <w:link w:val="af1"/>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3">
    <w:name w:val="Normal (Web)"/>
    <w:basedOn w:val="a"/>
    <w:uiPriority w:val="99"/>
    <w:rsid w:val="00096865"/>
    <w:pPr>
      <w:spacing w:before="100" w:beforeAutospacing="1" w:after="100" w:afterAutospacing="1"/>
    </w:pPr>
  </w:style>
  <w:style w:type="character" w:styleId="af4">
    <w:name w:val="Strong"/>
    <w:qFormat/>
    <w:rsid w:val="00096865"/>
    <w:rPr>
      <w:b/>
      <w:bCs/>
    </w:rPr>
  </w:style>
  <w:style w:type="character" w:styleId="af5">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6">
    <w:name w:val="annotation reference"/>
    <w:semiHidden/>
    <w:rsid w:val="007602A3"/>
    <w:rPr>
      <w:sz w:val="16"/>
      <w:szCs w:val="16"/>
    </w:rPr>
  </w:style>
  <w:style w:type="paragraph" w:styleId="af7">
    <w:name w:val="annotation text"/>
    <w:basedOn w:val="a"/>
    <w:link w:val="af8"/>
    <w:semiHidden/>
    <w:rsid w:val="007602A3"/>
    <w:rPr>
      <w:rFonts w:ascii="Times Armenian" w:hAnsi="Times Armenian"/>
      <w:sz w:val="20"/>
      <w:szCs w:val="20"/>
    </w:rPr>
  </w:style>
  <w:style w:type="character" w:customStyle="1" w:styleId="af8">
    <w:name w:val="Текст примечания Знак"/>
    <w:link w:val="af7"/>
    <w:semiHidden/>
    <w:rsid w:val="00A852EA"/>
    <w:rPr>
      <w:rFonts w:ascii="Times Armenian" w:hAnsi="Times Armenian"/>
    </w:rPr>
  </w:style>
  <w:style w:type="paragraph" w:styleId="af9">
    <w:name w:val="annotation subject"/>
    <w:basedOn w:val="af7"/>
    <w:next w:val="af7"/>
    <w:link w:val="afa"/>
    <w:semiHidden/>
    <w:rsid w:val="007602A3"/>
    <w:rPr>
      <w:b/>
      <w:bCs/>
    </w:rPr>
  </w:style>
  <w:style w:type="character" w:customStyle="1" w:styleId="afa">
    <w:name w:val="Тема примечания Знак"/>
    <w:link w:val="af9"/>
    <w:semiHidden/>
    <w:rsid w:val="00A852EA"/>
    <w:rPr>
      <w:rFonts w:ascii="Times Armenian" w:hAnsi="Times Armenian"/>
      <w:b/>
      <w:bCs/>
    </w:rPr>
  </w:style>
  <w:style w:type="paragraph" w:styleId="afb">
    <w:name w:val="endnote text"/>
    <w:basedOn w:val="a"/>
    <w:link w:val="afc"/>
    <w:semiHidden/>
    <w:rsid w:val="007602A3"/>
    <w:rPr>
      <w:rFonts w:ascii="Times Armenian" w:hAnsi="Times Armenian"/>
      <w:sz w:val="20"/>
      <w:szCs w:val="20"/>
    </w:rPr>
  </w:style>
  <w:style w:type="character" w:customStyle="1" w:styleId="afc">
    <w:name w:val="Текст концевой сноски Знак"/>
    <w:link w:val="afb"/>
    <w:semiHidden/>
    <w:rsid w:val="00A852EA"/>
    <w:rPr>
      <w:rFonts w:ascii="Times Armenian" w:hAnsi="Times Armenian"/>
    </w:rPr>
  </w:style>
  <w:style w:type="character" w:styleId="afd">
    <w:name w:val="endnote reference"/>
    <w:semiHidden/>
    <w:rsid w:val="007602A3"/>
    <w:rPr>
      <w:vertAlign w:val="superscript"/>
    </w:rPr>
  </w:style>
  <w:style w:type="paragraph" w:styleId="afe">
    <w:name w:val="Document Map"/>
    <w:basedOn w:val="a"/>
    <w:link w:val="aff"/>
    <w:semiHidden/>
    <w:rsid w:val="007602A3"/>
    <w:pPr>
      <w:shd w:val="clear" w:color="auto" w:fill="000080"/>
    </w:pPr>
    <w:rPr>
      <w:rFonts w:ascii="Tahoma" w:hAnsi="Tahoma" w:cs="Tahoma"/>
      <w:sz w:val="20"/>
      <w:szCs w:val="20"/>
    </w:rPr>
  </w:style>
  <w:style w:type="character" w:customStyle="1" w:styleId="aff">
    <w:name w:val="Схема документа Знак"/>
    <w:link w:val="afe"/>
    <w:semiHidden/>
    <w:rsid w:val="00A852EA"/>
    <w:rPr>
      <w:rFonts w:ascii="Tahoma" w:hAnsi="Tahoma" w:cs="Tahoma"/>
      <w:shd w:val="clear" w:color="auto" w:fill="000080"/>
    </w:rPr>
  </w:style>
  <w:style w:type="paragraph" w:styleId="aff0">
    <w:name w:val="Revision"/>
    <w:hidden/>
    <w:semiHidden/>
    <w:rsid w:val="007602A3"/>
    <w:rPr>
      <w:rFonts w:ascii="Times Armenian" w:hAnsi="Times Armenian"/>
      <w:sz w:val="24"/>
    </w:rPr>
  </w:style>
  <w:style w:type="table" w:styleId="aff1">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2">
    <w:name w:val="List Paragraph"/>
    <w:basedOn w:val="a"/>
    <w:link w:val="aff3"/>
    <w:uiPriority w:val="34"/>
    <w:qFormat/>
    <w:rsid w:val="00731D26"/>
    <w:pPr>
      <w:ind w:left="720"/>
    </w:pPr>
    <w:rPr>
      <w:rFonts w:ascii="Times Armenian" w:hAnsi="Times Armenian"/>
    </w:rPr>
  </w:style>
  <w:style w:type="character" w:customStyle="1" w:styleId="aff3">
    <w:name w:val="Абзац списка Знак"/>
    <w:link w:val="aff2"/>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4">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5">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6">
    <w:name w:val="Emphasis"/>
    <w:qFormat/>
    <w:rsid w:val="00C91F69"/>
    <w:rPr>
      <w:i/>
      <w:iCs/>
    </w:rPr>
  </w:style>
  <w:style w:type="character" w:customStyle="1" w:styleId="tlid-translation">
    <w:name w:val="tlid-translation"/>
    <w:basedOn w:val="a0"/>
    <w:rsid w:val="006916B9"/>
  </w:style>
  <w:style w:type="paragraph" w:styleId="HTML">
    <w:name w:val="HTML Preformatted"/>
    <w:basedOn w:val="a"/>
    <w:link w:val="HTML0"/>
    <w:uiPriority w:val="99"/>
    <w:semiHidden/>
    <w:unhideWhenUsed/>
    <w:rsid w:val="009B7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9B7DEF"/>
    <w:rPr>
      <w:rFonts w:ascii="Courier New" w:hAnsi="Courier New" w:cs="Courier New"/>
      <w:lang w:bidi="ar-SA"/>
    </w:rPr>
  </w:style>
  <w:style w:type="paragraph" w:customStyle="1" w:styleId="aff7">
    <w:basedOn w:val="a"/>
    <w:next w:val="af"/>
    <w:link w:val="aff8"/>
    <w:qFormat/>
    <w:rsid w:val="00A852EA"/>
    <w:pPr>
      <w:jc w:val="center"/>
    </w:pPr>
    <w:rPr>
      <w:rFonts w:ascii="Arial Armenian" w:hAnsi="Arial Armenian"/>
      <w:szCs w:val="20"/>
      <w:lang w:val="en-US" w:eastAsia="en-US" w:bidi="ar-SA"/>
    </w:rPr>
  </w:style>
  <w:style w:type="character" w:customStyle="1" w:styleId="aff8">
    <w:name w:val="Название Знак"/>
    <w:link w:val="aff7"/>
    <w:rsid w:val="00A852EA"/>
    <w:rPr>
      <w:rFonts w:ascii="Arial Armenian" w:hAnsi="Arial Armenian"/>
      <w:sz w:val="24"/>
      <w:lang w:val="en-US" w:eastAsia="en-US" w:bidi="ar-SA"/>
    </w:rPr>
  </w:style>
  <w:style w:type="character" w:customStyle="1" w:styleId="CharCharChar0">
    <w:name w:val="Char Char Char"/>
    <w:rsid w:val="00A852EA"/>
    <w:rPr>
      <w:rFonts w:ascii="Arial LatArm" w:hAnsi="Arial LatArm"/>
      <w:sz w:val="24"/>
      <w:lang w:eastAsia="ru-RU"/>
    </w:rPr>
  </w:style>
  <w:style w:type="character" w:customStyle="1" w:styleId="CharChar220">
    <w:name w:val="Char Char22"/>
    <w:rsid w:val="00A852EA"/>
    <w:rPr>
      <w:rFonts w:ascii="Arial Armenian" w:hAnsi="Arial Armenian"/>
      <w:sz w:val="28"/>
      <w:lang w:val="en-US"/>
    </w:rPr>
  </w:style>
  <w:style w:type="character" w:customStyle="1" w:styleId="CharChar200">
    <w:name w:val="Char Char20"/>
    <w:rsid w:val="00A852EA"/>
    <w:rPr>
      <w:rFonts w:ascii="Times LatArm" w:hAnsi="Times LatArm"/>
      <w:b/>
      <w:sz w:val="28"/>
      <w:lang w:val="en-US"/>
    </w:rPr>
  </w:style>
  <w:style w:type="character" w:customStyle="1" w:styleId="CharChar160">
    <w:name w:val="Char Char16"/>
    <w:rsid w:val="00A852EA"/>
    <w:rPr>
      <w:rFonts w:ascii="Times Armenian" w:hAnsi="Times Armenian"/>
      <w:b/>
      <w:lang w:val="hy-AM"/>
    </w:rPr>
  </w:style>
  <w:style w:type="character" w:customStyle="1" w:styleId="CharChar150">
    <w:name w:val="Char Char15"/>
    <w:rsid w:val="00A852EA"/>
    <w:rPr>
      <w:rFonts w:ascii="Times Armenian" w:hAnsi="Times Armenian"/>
      <w:i/>
      <w:lang w:val="nl-NL"/>
    </w:rPr>
  </w:style>
  <w:style w:type="character" w:customStyle="1" w:styleId="CharChar130">
    <w:name w:val="Char Char13"/>
    <w:rsid w:val="00A852EA"/>
    <w:rPr>
      <w:rFonts w:ascii="Arial Armenian" w:hAnsi="Arial Armenian"/>
      <w:lang w:val="en-US"/>
    </w:rPr>
  </w:style>
  <w:style w:type="character" w:customStyle="1" w:styleId="CharChar230">
    <w:name w:val="Char Char23"/>
    <w:rsid w:val="00A852EA"/>
    <w:rPr>
      <w:rFonts w:ascii="Arial Armenian" w:hAnsi="Arial Armenian"/>
      <w:sz w:val="28"/>
      <w:lang w:val="en-US" w:eastAsia="ru-RU" w:bidi="ar-SA"/>
    </w:rPr>
  </w:style>
  <w:style w:type="character" w:customStyle="1" w:styleId="CharChar210">
    <w:name w:val="Char Char21"/>
    <w:rsid w:val="00A852EA"/>
    <w:rPr>
      <w:rFonts w:ascii="Arial LatArm" w:hAnsi="Arial LatArm"/>
      <w:b/>
      <w:color w:val="0000FF"/>
      <w:lang w:val="en-US" w:eastAsia="ru-RU" w:bidi="ar-SA"/>
    </w:rPr>
  </w:style>
  <w:style w:type="character" w:customStyle="1" w:styleId="CharChar250">
    <w:name w:val="Char Char25"/>
    <w:rsid w:val="00A852EA"/>
    <w:rPr>
      <w:rFonts w:ascii="Arial Armenian" w:hAnsi="Arial Armenian"/>
      <w:sz w:val="28"/>
      <w:lang w:val="en-US" w:eastAsia="ru-RU" w:bidi="ar-SA"/>
    </w:rPr>
  </w:style>
  <w:style w:type="character" w:customStyle="1" w:styleId="CharChar240">
    <w:name w:val="Char Char24"/>
    <w:rsid w:val="00A852EA"/>
    <w:rPr>
      <w:rFonts w:ascii="Arial LatArm" w:hAnsi="Arial LatArm"/>
      <w:b/>
      <w:color w:val="0000FF"/>
      <w:lang w:val="en-US" w:eastAsia="ru-RU" w:bidi="ar-SA"/>
    </w:rPr>
  </w:style>
  <w:style w:type="paragraph" w:customStyle="1" w:styleId="110">
    <w:name w:val="Указатель 11"/>
    <w:basedOn w:val="a"/>
    <w:rsid w:val="00A852EA"/>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3">
    <w:name w:val="Указатель1"/>
    <w:basedOn w:val="a"/>
    <w:rsid w:val="00A852EA"/>
    <w:pPr>
      <w:suppressAutoHyphens/>
      <w:spacing w:line="100" w:lineRule="atLeast"/>
    </w:pPr>
    <w:rPr>
      <w:kern w:val="1"/>
      <w:sz w:val="20"/>
      <w:szCs w:val="20"/>
      <w:lang w:val="en-AU" w:eastAsia="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12"/>
    <w:qFormat/>
    <w:rsid w:val="00096865"/>
    <w:pPr>
      <w:jc w:val="center"/>
    </w:pPr>
    <w:rPr>
      <w:rFonts w:ascii="Arial Armenian" w:hAnsi="Arial Armenian"/>
      <w:szCs w:val="20"/>
    </w:rPr>
  </w:style>
  <w:style w:type="character" w:customStyle="1" w:styleId="12">
    <w:name w:val="Название Знак1"/>
    <w:link w:val="af"/>
    <w:rsid w:val="00096865"/>
    <w:rPr>
      <w:rFonts w:ascii="Arial Armenian" w:hAnsi="Arial Armenian"/>
      <w:sz w:val="24"/>
      <w:lang w:val="ru-RU" w:eastAsia="ru-RU" w:bidi="ru-RU"/>
    </w:rPr>
  </w:style>
  <w:style w:type="character" w:styleId="af0">
    <w:name w:val="page number"/>
    <w:basedOn w:val="a0"/>
    <w:rsid w:val="00096865"/>
  </w:style>
  <w:style w:type="paragraph" w:styleId="af1">
    <w:name w:val="footnote text"/>
    <w:basedOn w:val="a"/>
    <w:link w:val="af2"/>
    <w:semiHidden/>
    <w:rsid w:val="00096865"/>
    <w:rPr>
      <w:rFonts w:ascii="Times Armenian" w:hAnsi="Times Armenian"/>
      <w:sz w:val="20"/>
      <w:szCs w:val="20"/>
    </w:rPr>
  </w:style>
  <w:style w:type="character" w:customStyle="1" w:styleId="af2">
    <w:name w:val="Текст сноски Знак"/>
    <w:link w:val="af1"/>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3">
    <w:name w:val="Normal (Web)"/>
    <w:basedOn w:val="a"/>
    <w:uiPriority w:val="99"/>
    <w:rsid w:val="00096865"/>
    <w:pPr>
      <w:spacing w:before="100" w:beforeAutospacing="1" w:after="100" w:afterAutospacing="1"/>
    </w:pPr>
  </w:style>
  <w:style w:type="character" w:styleId="af4">
    <w:name w:val="Strong"/>
    <w:qFormat/>
    <w:rsid w:val="00096865"/>
    <w:rPr>
      <w:b/>
      <w:bCs/>
    </w:rPr>
  </w:style>
  <w:style w:type="character" w:styleId="af5">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6">
    <w:name w:val="annotation reference"/>
    <w:semiHidden/>
    <w:rsid w:val="007602A3"/>
    <w:rPr>
      <w:sz w:val="16"/>
      <w:szCs w:val="16"/>
    </w:rPr>
  </w:style>
  <w:style w:type="paragraph" w:styleId="af7">
    <w:name w:val="annotation text"/>
    <w:basedOn w:val="a"/>
    <w:link w:val="af8"/>
    <w:semiHidden/>
    <w:rsid w:val="007602A3"/>
    <w:rPr>
      <w:rFonts w:ascii="Times Armenian" w:hAnsi="Times Armenian"/>
      <w:sz w:val="20"/>
      <w:szCs w:val="20"/>
    </w:rPr>
  </w:style>
  <w:style w:type="character" w:customStyle="1" w:styleId="af8">
    <w:name w:val="Текст примечания Знак"/>
    <w:link w:val="af7"/>
    <w:semiHidden/>
    <w:rsid w:val="00A852EA"/>
    <w:rPr>
      <w:rFonts w:ascii="Times Armenian" w:hAnsi="Times Armenian"/>
    </w:rPr>
  </w:style>
  <w:style w:type="paragraph" w:styleId="af9">
    <w:name w:val="annotation subject"/>
    <w:basedOn w:val="af7"/>
    <w:next w:val="af7"/>
    <w:link w:val="afa"/>
    <w:semiHidden/>
    <w:rsid w:val="007602A3"/>
    <w:rPr>
      <w:b/>
      <w:bCs/>
    </w:rPr>
  </w:style>
  <w:style w:type="character" w:customStyle="1" w:styleId="afa">
    <w:name w:val="Тема примечания Знак"/>
    <w:link w:val="af9"/>
    <w:semiHidden/>
    <w:rsid w:val="00A852EA"/>
    <w:rPr>
      <w:rFonts w:ascii="Times Armenian" w:hAnsi="Times Armenian"/>
      <w:b/>
      <w:bCs/>
    </w:rPr>
  </w:style>
  <w:style w:type="paragraph" w:styleId="afb">
    <w:name w:val="endnote text"/>
    <w:basedOn w:val="a"/>
    <w:link w:val="afc"/>
    <w:semiHidden/>
    <w:rsid w:val="007602A3"/>
    <w:rPr>
      <w:rFonts w:ascii="Times Armenian" w:hAnsi="Times Armenian"/>
      <w:sz w:val="20"/>
      <w:szCs w:val="20"/>
    </w:rPr>
  </w:style>
  <w:style w:type="character" w:customStyle="1" w:styleId="afc">
    <w:name w:val="Текст концевой сноски Знак"/>
    <w:link w:val="afb"/>
    <w:semiHidden/>
    <w:rsid w:val="00A852EA"/>
    <w:rPr>
      <w:rFonts w:ascii="Times Armenian" w:hAnsi="Times Armenian"/>
    </w:rPr>
  </w:style>
  <w:style w:type="character" w:styleId="afd">
    <w:name w:val="endnote reference"/>
    <w:semiHidden/>
    <w:rsid w:val="007602A3"/>
    <w:rPr>
      <w:vertAlign w:val="superscript"/>
    </w:rPr>
  </w:style>
  <w:style w:type="paragraph" w:styleId="afe">
    <w:name w:val="Document Map"/>
    <w:basedOn w:val="a"/>
    <w:link w:val="aff"/>
    <w:semiHidden/>
    <w:rsid w:val="007602A3"/>
    <w:pPr>
      <w:shd w:val="clear" w:color="auto" w:fill="000080"/>
    </w:pPr>
    <w:rPr>
      <w:rFonts w:ascii="Tahoma" w:hAnsi="Tahoma" w:cs="Tahoma"/>
      <w:sz w:val="20"/>
      <w:szCs w:val="20"/>
    </w:rPr>
  </w:style>
  <w:style w:type="character" w:customStyle="1" w:styleId="aff">
    <w:name w:val="Схема документа Знак"/>
    <w:link w:val="afe"/>
    <w:semiHidden/>
    <w:rsid w:val="00A852EA"/>
    <w:rPr>
      <w:rFonts w:ascii="Tahoma" w:hAnsi="Tahoma" w:cs="Tahoma"/>
      <w:shd w:val="clear" w:color="auto" w:fill="000080"/>
    </w:rPr>
  </w:style>
  <w:style w:type="paragraph" w:styleId="aff0">
    <w:name w:val="Revision"/>
    <w:hidden/>
    <w:semiHidden/>
    <w:rsid w:val="007602A3"/>
    <w:rPr>
      <w:rFonts w:ascii="Times Armenian" w:hAnsi="Times Armenian"/>
      <w:sz w:val="24"/>
    </w:rPr>
  </w:style>
  <w:style w:type="table" w:styleId="aff1">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2">
    <w:name w:val="List Paragraph"/>
    <w:basedOn w:val="a"/>
    <w:link w:val="aff3"/>
    <w:uiPriority w:val="34"/>
    <w:qFormat/>
    <w:rsid w:val="00731D26"/>
    <w:pPr>
      <w:ind w:left="720"/>
    </w:pPr>
    <w:rPr>
      <w:rFonts w:ascii="Times Armenian" w:hAnsi="Times Armenian"/>
    </w:rPr>
  </w:style>
  <w:style w:type="character" w:customStyle="1" w:styleId="aff3">
    <w:name w:val="Абзац списка Знак"/>
    <w:link w:val="aff2"/>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4">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5">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6">
    <w:name w:val="Emphasis"/>
    <w:qFormat/>
    <w:rsid w:val="00C91F69"/>
    <w:rPr>
      <w:i/>
      <w:iCs/>
    </w:rPr>
  </w:style>
  <w:style w:type="character" w:customStyle="1" w:styleId="tlid-translation">
    <w:name w:val="tlid-translation"/>
    <w:basedOn w:val="a0"/>
    <w:rsid w:val="006916B9"/>
  </w:style>
  <w:style w:type="paragraph" w:styleId="HTML">
    <w:name w:val="HTML Preformatted"/>
    <w:basedOn w:val="a"/>
    <w:link w:val="HTML0"/>
    <w:uiPriority w:val="99"/>
    <w:semiHidden/>
    <w:unhideWhenUsed/>
    <w:rsid w:val="009B7D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9B7DEF"/>
    <w:rPr>
      <w:rFonts w:ascii="Courier New" w:hAnsi="Courier New" w:cs="Courier New"/>
      <w:lang w:bidi="ar-SA"/>
    </w:rPr>
  </w:style>
  <w:style w:type="paragraph" w:customStyle="1" w:styleId="aff7">
    <w:basedOn w:val="a"/>
    <w:next w:val="af"/>
    <w:link w:val="aff8"/>
    <w:qFormat/>
    <w:rsid w:val="00A852EA"/>
    <w:pPr>
      <w:jc w:val="center"/>
    </w:pPr>
    <w:rPr>
      <w:rFonts w:ascii="Arial Armenian" w:hAnsi="Arial Armenian"/>
      <w:szCs w:val="20"/>
      <w:lang w:val="en-US" w:eastAsia="en-US" w:bidi="ar-SA"/>
    </w:rPr>
  </w:style>
  <w:style w:type="character" w:customStyle="1" w:styleId="aff8">
    <w:name w:val="Название Знак"/>
    <w:link w:val="aff7"/>
    <w:rsid w:val="00A852EA"/>
    <w:rPr>
      <w:rFonts w:ascii="Arial Armenian" w:hAnsi="Arial Armenian"/>
      <w:sz w:val="24"/>
      <w:lang w:val="en-US" w:eastAsia="en-US" w:bidi="ar-SA"/>
    </w:rPr>
  </w:style>
  <w:style w:type="character" w:customStyle="1" w:styleId="CharCharChar0">
    <w:name w:val="Char Char Char"/>
    <w:rsid w:val="00A852EA"/>
    <w:rPr>
      <w:rFonts w:ascii="Arial LatArm" w:hAnsi="Arial LatArm"/>
      <w:sz w:val="24"/>
      <w:lang w:eastAsia="ru-RU"/>
    </w:rPr>
  </w:style>
  <w:style w:type="character" w:customStyle="1" w:styleId="CharChar220">
    <w:name w:val="Char Char22"/>
    <w:rsid w:val="00A852EA"/>
    <w:rPr>
      <w:rFonts w:ascii="Arial Armenian" w:hAnsi="Arial Armenian"/>
      <w:sz w:val="28"/>
      <w:lang w:val="en-US"/>
    </w:rPr>
  </w:style>
  <w:style w:type="character" w:customStyle="1" w:styleId="CharChar200">
    <w:name w:val="Char Char20"/>
    <w:rsid w:val="00A852EA"/>
    <w:rPr>
      <w:rFonts w:ascii="Times LatArm" w:hAnsi="Times LatArm"/>
      <w:b/>
      <w:sz w:val="28"/>
      <w:lang w:val="en-US"/>
    </w:rPr>
  </w:style>
  <w:style w:type="character" w:customStyle="1" w:styleId="CharChar160">
    <w:name w:val="Char Char16"/>
    <w:rsid w:val="00A852EA"/>
    <w:rPr>
      <w:rFonts w:ascii="Times Armenian" w:hAnsi="Times Armenian"/>
      <w:b/>
      <w:lang w:val="hy-AM"/>
    </w:rPr>
  </w:style>
  <w:style w:type="character" w:customStyle="1" w:styleId="CharChar150">
    <w:name w:val="Char Char15"/>
    <w:rsid w:val="00A852EA"/>
    <w:rPr>
      <w:rFonts w:ascii="Times Armenian" w:hAnsi="Times Armenian"/>
      <w:i/>
      <w:lang w:val="nl-NL"/>
    </w:rPr>
  </w:style>
  <w:style w:type="character" w:customStyle="1" w:styleId="CharChar130">
    <w:name w:val="Char Char13"/>
    <w:rsid w:val="00A852EA"/>
    <w:rPr>
      <w:rFonts w:ascii="Arial Armenian" w:hAnsi="Arial Armenian"/>
      <w:lang w:val="en-US"/>
    </w:rPr>
  </w:style>
  <w:style w:type="character" w:customStyle="1" w:styleId="CharChar230">
    <w:name w:val="Char Char23"/>
    <w:rsid w:val="00A852EA"/>
    <w:rPr>
      <w:rFonts w:ascii="Arial Armenian" w:hAnsi="Arial Armenian"/>
      <w:sz w:val="28"/>
      <w:lang w:val="en-US" w:eastAsia="ru-RU" w:bidi="ar-SA"/>
    </w:rPr>
  </w:style>
  <w:style w:type="character" w:customStyle="1" w:styleId="CharChar210">
    <w:name w:val="Char Char21"/>
    <w:rsid w:val="00A852EA"/>
    <w:rPr>
      <w:rFonts w:ascii="Arial LatArm" w:hAnsi="Arial LatArm"/>
      <w:b/>
      <w:color w:val="0000FF"/>
      <w:lang w:val="en-US" w:eastAsia="ru-RU" w:bidi="ar-SA"/>
    </w:rPr>
  </w:style>
  <w:style w:type="character" w:customStyle="1" w:styleId="CharChar250">
    <w:name w:val="Char Char25"/>
    <w:rsid w:val="00A852EA"/>
    <w:rPr>
      <w:rFonts w:ascii="Arial Armenian" w:hAnsi="Arial Armenian"/>
      <w:sz w:val="28"/>
      <w:lang w:val="en-US" w:eastAsia="ru-RU" w:bidi="ar-SA"/>
    </w:rPr>
  </w:style>
  <w:style w:type="character" w:customStyle="1" w:styleId="CharChar240">
    <w:name w:val="Char Char24"/>
    <w:rsid w:val="00A852EA"/>
    <w:rPr>
      <w:rFonts w:ascii="Arial LatArm" w:hAnsi="Arial LatArm"/>
      <w:b/>
      <w:color w:val="0000FF"/>
      <w:lang w:val="en-US" w:eastAsia="ru-RU" w:bidi="ar-SA"/>
    </w:rPr>
  </w:style>
  <w:style w:type="paragraph" w:customStyle="1" w:styleId="110">
    <w:name w:val="Указатель 11"/>
    <w:basedOn w:val="a"/>
    <w:rsid w:val="00A852EA"/>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3">
    <w:name w:val="Указатель1"/>
    <w:basedOn w:val="a"/>
    <w:rsid w:val="00A852EA"/>
    <w:pPr>
      <w:suppressAutoHyphens/>
      <w:spacing w:line="100" w:lineRule="atLeast"/>
    </w:pPr>
    <w:rPr>
      <w:kern w:val="1"/>
      <w:sz w:val="20"/>
      <w:szCs w:val="20"/>
      <w:lang w:val="en-AU"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2954769">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9296660">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ecretariat@minfin.am" TargetMode="External"/><Relationship Id="rId4" Type="http://schemas.microsoft.com/office/2007/relationships/stylesWithEffects" Target="stylesWithEffects.xml"/><Relationship Id="rId9" Type="http://schemas.openxmlformats.org/officeDocument/2006/relationships/hyperlink" Target="mailto:emma.melkonyan.95@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87A48-47CB-435A-A169-59E4B94BD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2525</TotalTime>
  <Pages>1</Pages>
  <Words>23209</Words>
  <Characters>132297</Characters>
  <Application>Microsoft Office Word</Application>
  <DocSecurity>0</DocSecurity>
  <Lines>1102</Lines>
  <Paragraphs>310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155196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Пользователь</cp:lastModifiedBy>
  <cp:revision>794</cp:revision>
  <cp:lastPrinted>2018-02-16T07:12:00Z</cp:lastPrinted>
  <dcterms:created xsi:type="dcterms:W3CDTF">2019-10-28T07:04:00Z</dcterms:created>
  <dcterms:modified xsi:type="dcterms:W3CDTF">2022-02-04T06:01:00Z</dcterms:modified>
</cp:coreProperties>
</file>